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6865" w:rsidRPr="009044F1" w:rsidRDefault="00096865" w:rsidP="00B46D58">
      <w:pPr>
        <w:pStyle w:val="BodyText"/>
        <w:widowControl w:val="0"/>
        <w:spacing w:after="160"/>
        <w:ind w:right="-7" w:firstLine="567"/>
        <w:jc w:val="right"/>
        <w:rPr>
          <w:rFonts w:ascii="GHEA Grapalat" w:hAnsi="GHEA Grapalat" w:cs="Sylfaen"/>
          <w:i/>
          <w:u w:val="single"/>
        </w:rPr>
      </w:pPr>
      <w:r w:rsidRPr="009044F1">
        <w:rPr>
          <w:rFonts w:ascii="GHEA Grapalat" w:hAnsi="GHEA Grapalat"/>
          <w:i/>
          <w:u w:val="single"/>
        </w:rPr>
        <w:t>Типовая форма</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BC3ECD">
        <w:rPr>
          <w:rFonts w:ascii="GHEA Grapalat" w:hAnsi="GHEA Grapalat"/>
          <w:i w:val="0"/>
          <w:sz w:val="24"/>
          <w:szCs w:val="24"/>
        </w:rPr>
        <w:t>29</w:t>
      </w:r>
      <w:r w:rsidRPr="009044F1">
        <w:rPr>
          <w:rFonts w:ascii="GHEA Grapalat" w:hAnsi="GHEA Grapalat"/>
          <w:i w:val="0"/>
          <w:sz w:val="24"/>
          <w:szCs w:val="24"/>
        </w:rPr>
        <w:t>" "</w:t>
      </w:r>
      <w:r w:rsidR="00BC3ECD">
        <w:rPr>
          <w:rFonts w:ascii="GHEA Grapalat" w:hAnsi="GHEA Grapalat"/>
          <w:i w:val="0"/>
          <w:sz w:val="24"/>
          <w:szCs w:val="24"/>
        </w:rPr>
        <w:t>06</w:t>
      </w:r>
      <w:r w:rsidRPr="009044F1">
        <w:rPr>
          <w:rFonts w:ascii="GHEA Grapalat" w:hAnsi="GHEA Grapalat"/>
          <w:i w:val="0"/>
          <w:sz w:val="24"/>
          <w:szCs w:val="24"/>
        </w:rPr>
        <w:t>" 20</w:t>
      </w:r>
      <w:r w:rsidR="00BC3ECD">
        <w:rPr>
          <w:rFonts w:ascii="GHEA Grapalat" w:hAnsi="GHEA Grapalat"/>
          <w:i w:val="0"/>
          <w:sz w:val="24"/>
          <w:szCs w:val="24"/>
        </w:rPr>
        <w:t>21</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"номер </w:t>
      </w:r>
      <w:r w:rsidR="00BC3ECD">
        <w:rPr>
          <w:rFonts w:ascii="GHEA Grapalat" w:hAnsi="GHEA Grapalat"/>
          <w:i w:val="0"/>
          <w:sz w:val="24"/>
          <w:szCs w:val="24"/>
        </w:rPr>
        <w:t xml:space="preserve">1 </w:t>
      </w:r>
      <w:r w:rsidRPr="009044F1">
        <w:rPr>
          <w:rFonts w:ascii="GHEA Grapalat" w:hAnsi="GHEA Grapalat"/>
          <w:i w:val="0"/>
          <w:sz w:val="24"/>
          <w:szCs w:val="24"/>
        </w:rPr>
        <w:t xml:space="preserve">решения" </w:t>
      </w:r>
    </w:p>
    <w:p w:rsidR="0091042F" w:rsidRPr="009F064C" w:rsidRDefault="0006703E" w:rsidP="00B46D58">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9F064C" w:rsidRPr="00D63E4A">
        <w:rPr>
          <w:rFonts w:ascii="GHEA Grapalat" w:hAnsi="GHEA Grapalat"/>
          <w:i w:val="0"/>
        </w:rPr>
        <w:t>ЛОМШ-BMAShDzB-2</w:t>
      </w:r>
      <w:r w:rsidR="00665F0E">
        <w:rPr>
          <w:rFonts w:ascii="GHEA Grapalat" w:hAnsi="GHEA Grapalat"/>
          <w:i w:val="0"/>
          <w:lang w:val="en-US"/>
        </w:rPr>
        <w:t>1</w:t>
      </w:r>
      <w:r w:rsidR="009F064C" w:rsidRPr="00D63E4A">
        <w:rPr>
          <w:rFonts w:ascii="GHEA Grapalat" w:hAnsi="GHEA Grapalat"/>
          <w:i w:val="0"/>
        </w:rPr>
        <w:t>/</w:t>
      </w:r>
      <w:r w:rsidR="00BC3ECD">
        <w:rPr>
          <w:rFonts w:ascii="GHEA Grapalat" w:hAnsi="GHEA Grapalat"/>
          <w:i w:val="0"/>
        </w:rPr>
        <w:t>11</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9F064C" w:rsidRPr="00D63E4A" w:rsidRDefault="009F064C" w:rsidP="009F064C">
      <w:pPr>
        <w:pStyle w:val="BodyTextIndent"/>
        <w:widowControl w:val="0"/>
        <w:spacing w:line="240" w:lineRule="auto"/>
        <w:ind w:firstLine="709"/>
        <w:jc w:val="left"/>
        <w:rPr>
          <w:rFonts w:ascii="GHEA Grapalat" w:hAnsi="GHEA Grapalat"/>
          <w:i w:val="0"/>
        </w:rPr>
      </w:pPr>
      <w:r w:rsidRPr="00D63E4A">
        <w:rPr>
          <w:rFonts w:ascii="GHEA Grapalat" w:hAnsi="GHEA Grapalat"/>
          <w:i w:val="0"/>
        </w:rPr>
        <w:t xml:space="preserve">Заказчик </w:t>
      </w:r>
      <w:r w:rsidRPr="00D63E4A">
        <w:rPr>
          <w:rFonts w:ascii="GHEA Grapalat" w:hAnsi="GHEA Grapalat"/>
          <w:bCs/>
          <w:color w:val="000000"/>
        </w:rPr>
        <w:t>Муниципалитет Шнога</w:t>
      </w:r>
      <w:r w:rsidRPr="00D63E4A">
        <w:rPr>
          <w:rFonts w:ascii="GHEA Grapalat" w:hAnsi="GHEA Grapalat"/>
          <w:i w:val="0"/>
        </w:rPr>
        <w:t>, находящийся по адресу:</w:t>
      </w:r>
      <w:r w:rsidRPr="00D63E4A">
        <w:rPr>
          <w:rFonts w:ascii="GHEA Grapalat" w:hAnsi="GHEA Grapalat" w:cs="Calibri"/>
          <w:color w:val="000000"/>
        </w:rPr>
        <w:t xml:space="preserve"> РА</w:t>
      </w:r>
      <w:r w:rsidRPr="00D63E4A">
        <w:rPr>
          <w:rFonts w:ascii="GHEA Grapalat" w:hAnsi="GHEA Grapalat"/>
          <w:color w:val="000000"/>
        </w:rPr>
        <w:t xml:space="preserve">, </w:t>
      </w:r>
      <w:r w:rsidRPr="00D63E4A">
        <w:rPr>
          <w:rFonts w:ascii="GHEA Grapalat" w:hAnsi="GHEA Grapalat" w:cs="Calibri"/>
          <w:color w:val="000000"/>
        </w:rPr>
        <w:t>Лорийскийобласть</w:t>
      </w:r>
      <w:r w:rsidRPr="00D63E4A">
        <w:rPr>
          <w:rFonts w:ascii="GHEA Grapalat" w:hAnsi="GHEA Grapalat"/>
          <w:color w:val="000000"/>
        </w:rPr>
        <w:t>Шног 2-ая улица дом 4/3</w:t>
      </w:r>
      <w:r w:rsidRPr="00D63E4A">
        <w:rPr>
          <w:rFonts w:ascii="GHEA Grapalat" w:hAnsi="GHEA Grapalat"/>
        </w:rPr>
        <w:t xml:space="preserve"> </w:t>
      </w:r>
      <w:r w:rsidRPr="00D63E4A">
        <w:rPr>
          <w:rFonts w:ascii="GHEA Grapalat" w:hAnsi="GHEA Grapalat"/>
          <w:i w:val="0"/>
        </w:rPr>
        <w:t>объявляет открытый конкурс, который проводится одним этапом</w:t>
      </w:r>
      <w:r w:rsidRPr="00D63E4A">
        <w:rPr>
          <w:rFonts w:ascii="GHEA Grapalat" w:hAnsi="GHEA Grapalat"/>
          <w:i w:val="0"/>
          <w:lang w:val="hy-AM"/>
        </w:rPr>
        <w:t>.</w:t>
      </w:r>
    </w:p>
    <w:p w:rsidR="00341A74" w:rsidRPr="009F064C" w:rsidRDefault="00A20B69" w:rsidP="009F064C">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BC3ECD">
        <w:rPr>
          <w:rFonts w:ascii="GHEA Grapalat" w:hAnsi="GHEA Grapalat"/>
          <w:i w:val="0"/>
          <w:sz w:val="24"/>
          <w:szCs w:val="24"/>
        </w:rPr>
        <w:t xml:space="preserve"> </w:t>
      </w:r>
      <w:r w:rsidR="00BC3ECD" w:rsidRPr="00BC3ECD">
        <w:rPr>
          <w:rFonts w:ascii="GHEA Grapalat" w:hAnsi="GHEA Grapalat"/>
          <w:i w:val="0"/>
          <w:sz w:val="24"/>
          <w:szCs w:val="24"/>
        </w:rPr>
        <w:t>Капитальн</w:t>
      </w:r>
      <w:r w:rsidR="00BC3ECD">
        <w:rPr>
          <w:rFonts w:ascii="GHEA Grapalat" w:hAnsi="GHEA Grapalat"/>
          <w:i w:val="0"/>
          <w:sz w:val="24"/>
          <w:szCs w:val="24"/>
        </w:rPr>
        <w:t>ого</w:t>
      </w:r>
      <w:r w:rsidR="00BC3ECD" w:rsidRPr="00BC3ECD">
        <w:rPr>
          <w:rFonts w:ascii="GHEA Grapalat" w:hAnsi="GHEA Grapalat"/>
          <w:i w:val="0"/>
          <w:sz w:val="24"/>
          <w:szCs w:val="24"/>
        </w:rPr>
        <w:t xml:space="preserve"> ремонт</w:t>
      </w:r>
      <w:r w:rsidR="00BC3ECD">
        <w:rPr>
          <w:rFonts w:ascii="GHEA Grapalat" w:hAnsi="GHEA Grapalat"/>
          <w:i w:val="0"/>
          <w:sz w:val="24"/>
          <w:szCs w:val="24"/>
        </w:rPr>
        <w:t>а</w:t>
      </w:r>
      <w:r w:rsidR="00BC3ECD" w:rsidRPr="00BC3ECD">
        <w:rPr>
          <w:rFonts w:ascii="GHEA Grapalat" w:hAnsi="GHEA Grapalat"/>
          <w:i w:val="0"/>
          <w:sz w:val="24"/>
          <w:szCs w:val="24"/>
        </w:rPr>
        <w:t xml:space="preserve"> улиц общины Шнох</w:t>
      </w:r>
      <w:r w:rsidR="009F064C" w:rsidRPr="009F064C">
        <w:rPr>
          <w:rFonts w:ascii="GHEA Grapalat" w:hAnsi="GHEA Grapalat"/>
          <w:i w:val="0"/>
          <w:sz w:val="24"/>
          <w:szCs w:val="24"/>
        </w:rPr>
        <w:t>, Лорийской области, РА</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9044F1" w:rsidRDefault="000E2427"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rsidR="009F064C" w:rsidRPr="00D63E4A" w:rsidRDefault="00677658" w:rsidP="009F064C">
      <w:pPr>
        <w:pStyle w:val="BodyTextIndent"/>
        <w:widowControl w:val="0"/>
        <w:spacing w:after="160" w:line="240" w:lineRule="auto"/>
        <w:ind w:firstLine="567"/>
        <w:rPr>
          <w:rFonts w:ascii="GHEA Grapalat" w:hAnsi="GHEA Grapalat"/>
          <w:i w:val="0"/>
          <w:spacing w:val="-6"/>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w:t>
      </w:r>
      <w:r w:rsidR="009F064C" w:rsidRPr="00D63E4A">
        <w:rPr>
          <w:rFonts w:ascii="GHEA Grapalat" w:hAnsi="GHEA Grapalat"/>
          <w:i w:val="0"/>
        </w:rPr>
        <w:t xml:space="preserve">до </w:t>
      </w:r>
      <w:r w:rsidR="009F064C">
        <w:rPr>
          <w:rFonts w:ascii="GHEA Grapalat" w:hAnsi="GHEA Grapalat"/>
          <w:i w:val="0"/>
          <w:lang w:val="hy-AM"/>
        </w:rPr>
        <w:t xml:space="preserve"> </w:t>
      </w:r>
      <w:r w:rsidR="009F064C" w:rsidRPr="00D63E4A">
        <w:rPr>
          <w:rFonts w:ascii="GHEA Grapalat" w:hAnsi="GHEA Grapalat"/>
          <w:i w:val="0"/>
        </w:rPr>
        <w:t>1</w:t>
      </w:r>
      <w:r w:rsidR="009F064C">
        <w:rPr>
          <w:rFonts w:ascii="GHEA Grapalat" w:hAnsi="GHEA Grapalat"/>
          <w:i w:val="0"/>
          <w:lang w:val="hy-AM"/>
        </w:rPr>
        <w:t>1</w:t>
      </w:r>
      <w:r w:rsidR="009F064C" w:rsidRPr="00D63E4A">
        <w:rPr>
          <w:rFonts w:ascii="GHEA Grapalat" w:hAnsi="GHEA Grapalat"/>
          <w:i w:val="0"/>
        </w:rPr>
        <w:t xml:space="preserve">:00 часов 15-го дня </w:t>
      </w:r>
      <w:r w:rsidRPr="009044F1">
        <w:rPr>
          <w:rFonts w:ascii="GHEA Grapalat" w:hAnsi="GHEA Grapalat"/>
          <w:i w:val="0"/>
          <w:sz w:val="24"/>
          <w:szCs w:val="24"/>
        </w:rPr>
        <w:t xml:space="preserve">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w:t>
      </w:r>
      <w:r w:rsidR="009F064C" w:rsidRPr="00D63E4A">
        <w:rPr>
          <w:rFonts w:ascii="GHEA Grapalat" w:hAnsi="GHEA Grapalat"/>
          <w:i w:val="0"/>
        </w:rPr>
        <w:t>Заказчик</w:t>
      </w:r>
      <w:r w:rsidR="009F064C" w:rsidRPr="00D63E4A">
        <w:rPr>
          <w:lang w:val="en-US"/>
        </w:rPr>
        <w:t> </w:t>
      </w:r>
      <w:r w:rsidR="009F064C" w:rsidRPr="00D63E4A">
        <w:rPr>
          <w:rFonts w:ascii="GHEA Grapalat" w:hAnsi="GHEA Grapalat"/>
          <w:i w:val="0"/>
        </w:rPr>
        <w:t xml:space="preserve">обеспечивает бесплатное предоставление приглашения в бумажной форме в первый рабочий день, следующий за получением такого требования </w:t>
      </w:r>
      <w:r w:rsidR="009F064C" w:rsidRPr="00D63E4A">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9F064C" w:rsidRPr="00D63E4A">
        <w:rPr>
          <w:rFonts w:ascii="Courier New" w:hAnsi="Courier New" w:cs="Courier New"/>
          <w:i w:val="0"/>
          <w:spacing w:val="-6"/>
          <w:lang w:val="en-US"/>
        </w:rPr>
        <w:t> </w:t>
      </w:r>
      <w:r w:rsidR="009F064C" w:rsidRPr="00D63E4A">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9F064C" w:rsidRPr="009F064C" w:rsidRDefault="009F064C" w:rsidP="009F064C">
      <w:pPr>
        <w:pStyle w:val="BodyTextIndent"/>
        <w:widowControl w:val="0"/>
        <w:spacing w:after="160"/>
        <w:ind w:firstLine="567"/>
        <w:rPr>
          <w:rFonts w:ascii="GHEA Grapalat" w:hAnsi="GHEA Grapalat"/>
          <w:i w:val="0"/>
          <w:spacing w:val="6"/>
        </w:rPr>
      </w:pPr>
      <w:r w:rsidRPr="00D63E4A">
        <w:rPr>
          <w:rFonts w:ascii="GHEA Grapalat" w:hAnsi="GHEA Grapalat"/>
          <w:i w:val="0"/>
        </w:rPr>
        <w:lastRenderedPageBreak/>
        <w:t>Заявки на настоящую процедуру необходимо подавать по адресу</w:t>
      </w:r>
      <w:r w:rsidRPr="00D63E4A">
        <w:rPr>
          <w:rFonts w:ascii="GHEA Grapalat" w:hAnsi="GHEA Grapalat"/>
          <w:i w:val="0"/>
          <w:spacing w:val="6"/>
        </w:rPr>
        <w:t xml:space="preserve"> </w:t>
      </w:r>
      <w:r w:rsidRPr="00D63E4A">
        <w:rPr>
          <w:rFonts w:ascii="GHEA Grapalat" w:hAnsi="GHEA Grapalat"/>
          <w:i w:val="0"/>
        </w:rPr>
        <w:t xml:space="preserve">работы по </w:t>
      </w:r>
      <w:r w:rsidRPr="00D63E4A">
        <w:rPr>
          <w:rFonts w:ascii="GHEA Grapalat" w:hAnsi="GHEA Grapalat" w:cs="Calibri"/>
          <w:color w:val="000000"/>
        </w:rPr>
        <w:t>РА</w:t>
      </w:r>
      <w:r w:rsidRPr="00D63E4A">
        <w:rPr>
          <w:rFonts w:ascii="GHEA Grapalat" w:hAnsi="GHEA Grapalat"/>
          <w:color w:val="000000"/>
        </w:rPr>
        <w:t xml:space="preserve">, </w:t>
      </w:r>
      <w:r w:rsidRPr="00D63E4A">
        <w:rPr>
          <w:rFonts w:ascii="GHEA Grapalat" w:hAnsi="GHEA Grapalat" w:cs="Calibri"/>
          <w:color w:val="000000"/>
        </w:rPr>
        <w:t>Лорийскийобласть</w:t>
      </w:r>
      <w:r w:rsidRPr="00D63E4A">
        <w:rPr>
          <w:rFonts w:ascii="GHEA Grapalat" w:hAnsi="GHEA Grapalat"/>
          <w:color w:val="000000"/>
        </w:rPr>
        <w:t>Шног 2-ая улица дом 4/3</w:t>
      </w:r>
      <w:r>
        <w:rPr>
          <w:rFonts w:ascii="GHEA Grapalat" w:hAnsi="GHEA Grapalat"/>
          <w:i w:val="0"/>
          <w:spacing w:val="6"/>
          <w:lang w:val="hy-AM"/>
        </w:rPr>
        <w:t xml:space="preserve"> </w:t>
      </w:r>
      <w:r w:rsidRPr="00D63E4A">
        <w:rPr>
          <w:rFonts w:ascii="GHEA Grapalat" w:hAnsi="GHEA Grapalat"/>
          <w:i w:val="0"/>
        </w:rPr>
        <w:t>в документарной форме, до 1</w:t>
      </w:r>
      <w:r>
        <w:rPr>
          <w:rFonts w:ascii="GHEA Grapalat" w:hAnsi="GHEA Grapalat"/>
          <w:i w:val="0"/>
          <w:lang w:val="hy-AM"/>
        </w:rPr>
        <w:t>2</w:t>
      </w:r>
      <w:r w:rsidRPr="00D63E4A">
        <w:rPr>
          <w:rFonts w:ascii="GHEA Grapalat" w:hAnsi="GHEA Grapalat"/>
          <w:i w:val="0"/>
        </w:rPr>
        <w:t>:00</w:t>
      </w:r>
      <w:r>
        <w:rPr>
          <w:rFonts w:ascii="GHEA Grapalat" w:hAnsi="GHEA Grapalat"/>
          <w:i w:val="0"/>
          <w:lang w:val="hy-AM"/>
        </w:rPr>
        <w:t xml:space="preserve"> </w:t>
      </w:r>
      <w:r w:rsidRPr="00D63E4A">
        <w:rPr>
          <w:rFonts w:ascii="GHEA Grapalat" w:hAnsi="GHEA Grapalat"/>
          <w:i w:val="0"/>
        </w:rPr>
        <w:t>часов 15-го дня со дня опубликования настоящего объявления. Кроме армянского языка заявки могут быть поданы также на английском или русском языке.</w:t>
      </w:r>
    </w:p>
    <w:p w:rsidR="009F064C" w:rsidRPr="00D63E4A" w:rsidRDefault="009F064C" w:rsidP="009F064C">
      <w:pPr>
        <w:pStyle w:val="BodyTextIndent"/>
        <w:widowControl w:val="0"/>
        <w:spacing w:after="160"/>
        <w:ind w:firstLine="567"/>
        <w:rPr>
          <w:rFonts w:ascii="GHEA Grapalat" w:hAnsi="GHEA Grapalat"/>
          <w:i w:val="0"/>
        </w:rPr>
      </w:pPr>
      <w:r w:rsidRPr="00BC3ECD">
        <w:rPr>
          <w:rFonts w:ascii="GHEA Grapalat" w:hAnsi="GHEA Grapalat"/>
          <w:i w:val="0"/>
          <w:highlight w:val="yellow"/>
        </w:rPr>
        <w:t xml:space="preserve">Вскрытие заявок будет проводиться по адресу </w:t>
      </w:r>
      <w:r w:rsidRPr="00BC3ECD">
        <w:rPr>
          <w:rFonts w:ascii="GHEA Grapalat" w:hAnsi="GHEA Grapalat" w:cs="Calibri"/>
          <w:color w:val="000000"/>
          <w:highlight w:val="yellow"/>
        </w:rPr>
        <w:t>РА</w:t>
      </w:r>
      <w:r w:rsidRPr="00BC3ECD">
        <w:rPr>
          <w:rFonts w:ascii="GHEA Grapalat" w:hAnsi="GHEA Grapalat"/>
          <w:color w:val="000000"/>
          <w:highlight w:val="yellow"/>
        </w:rPr>
        <w:t xml:space="preserve">, </w:t>
      </w:r>
      <w:r w:rsidRPr="00BC3ECD">
        <w:rPr>
          <w:rFonts w:ascii="GHEA Grapalat" w:hAnsi="GHEA Grapalat" w:cs="Calibri"/>
          <w:color w:val="000000"/>
          <w:highlight w:val="yellow"/>
        </w:rPr>
        <w:t>Лорийскийобласть</w:t>
      </w:r>
      <w:r w:rsidRPr="00BC3ECD">
        <w:rPr>
          <w:rFonts w:ascii="GHEA Grapalat" w:hAnsi="GHEA Grapalat"/>
          <w:color w:val="000000"/>
          <w:highlight w:val="yellow"/>
        </w:rPr>
        <w:t>Шног 2-ая улица дом 4/3</w:t>
      </w:r>
      <w:r w:rsidRPr="00BC3ECD">
        <w:rPr>
          <w:rFonts w:ascii="GHEA Grapalat" w:hAnsi="GHEA Grapalat"/>
          <w:i w:val="0"/>
          <w:highlight w:val="yellow"/>
        </w:rPr>
        <w:t>, в 1</w:t>
      </w:r>
      <w:r w:rsidR="00BC3ECD" w:rsidRPr="00BC3ECD">
        <w:rPr>
          <w:rFonts w:ascii="GHEA Grapalat" w:hAnsi="GHEA Grapalat"/>
          <w:i w:val="0"/>
          <w:highlight w:val="yellow"/>
        </w:rPr>
        <w:t>1</w:t>
      </w:r>
      <w:r w:rsidRPr="00BC3ECD">
        <w:rPr>
          <w:rFonts w:ascii="GHEA Grapalat" w:hAnsi="GHEA Grapalat"/>
          <w:i w:val="0"/>
          <w:highlight w:val="yellow"/>
        </w:rPr>
        <w:t>:00 часов "</w:t>
      </w:r>
      <w:r w:rsidR="00BC3ECD" w:rsidRPr="00BC3ECD">
        <w:rPr>
          <w:rFonts w:ascii="GHEA Grapalat" w:hAnsi="GHEA Grapalat"/>
          <w:i w:val="0"/>
          <w:highlight w:val="yellow"/>
        </w:rPr>
        <w:t>14</w:t>
      </w:r>
      <w:r w:rsidRPr="00BC3ECD">
        <w:rPr>
          <w:rFonts w:ascii="GHEA Grapalat" w:hAnsi="GHEA Grapalat"/>
          <w:i w:val="0"/>
          <w:highlight w:val="yellow"/>
        </w:rPr>
        <w:t>" " ию</w:t>
      </w:r>
      <w:r w:rsidR="00BC3ECD" w:rsidRPr="00BC3ECD">
        <w:rPr>
          <w:rFonts w:ascii="GHEA Grapalat" w:hAnsi="GHEA Grapalat"/>
          <w:i w:val="0"/>
          <w:highlight w:val="yellow"/>
        </w:rPr>
        <w:t>ля</w:t>
      </w:r>
      <w:r w:rsidRPr="00BC3ECD">
        <w:rPr>
          <w:rFonts w:ascii="GHEA Grapalat" w:hAnsi="GHEA Grapalat"/>
          <w:i w:val="0"/>
          <w:highlight w:val="yellow"/>
        </w:rPr>
        <w:t xml:space="preserve"> " "202</w:t>
      </w:r>
      <w:r w:rsidRPr="00BC3ECD">
        <w:rPr>
          <w:rFonts w:ascii="GHEA Grapalat" w:hAnsi="GHEA Grapalat"/>
          <w:i w:val="0"/>
          <w:highlight w:val="yellow"/>
          <w:lang w:val="hy-AM"/>
        </w:rPr>
        <w:t>1</w:t>
      </w:r>
      <w:r w:rsidRPr="00BC3ECD">
        <w:rPr>
          <w:rFonts w:ascii="GHEA Grapalat" w:hAnsi="GHEA Grapalat"/>
          <w:i w:val="0"/>
          <w:highlight w:val="yellow"/>
        </w:rPr>
        <w:t>г".</w:t>
      </w:r>
    </w:p>
    <w:p w:rsidR="00BE1C5E" w:rsidRPr="009F064C" w:rsidRDefault="001305C6" w:rsidP="009F064C">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064C" w:rsidRPr="009F064C" w:rsidRDefault="00754697" w:rsidP="009F064C">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9F064C">
        <w:rPr>
          <w:rFonts w:ascii="GHEA Grapalat" w:hAnsi="GHEA Grapalat"/>
          <w:sz w:val="22"/>
          <w:szCs w:val="22"/>
        </w:rPr>
        <w:t>Наре Тамазяну</w:t>
      </w:r>
    </w:p>
    <w:p w:rsidR="009F064C" w:rsidRPr="00B742E5" w:rsidRDefault="009F064C" w:rsidP="009F064C">
      <w:pPr>
        <w:pStyle w:val="BodyTextIndent"/>
        <w:widowControl w:val="0"/>
        <w:spacing w:after="160" w:line="240" w:lineRule="auto"/>
        <w:ind w:left="1701" w:firstLine="0"/>
        <w:rPr>
          <w:rFonts w:ascii="GHEA Grapalat" w:hAnsi="GHEA Grapalat"/>
          <w:i w:val="0"/>
          <w:sz w:val="22"/>
          <w:szCs w:val="22"/>
          <w:u w:val="single"/>
        </w:rPr>
      </w:pPr>
      <w:r w:rsidRPr="00B742E5">
        <w:rPr>
          <w:rFonts w:ascii="GHEA Grapalat" w:hAnsi="GHEA Grapalat"/>
          <w:i w:val="0"/>
          <w:sz w:val="22"/>
          <w:szCs w:val="22"/>
        </w:rPr>
        <w:t xml:space="preserve">Телефон </w:t>
      </w:r>
      <w:r>
        <w:rPr>
          <w:rFonts w:ascii="GHEA Grapalat" w:hAnsi="GHEA Grapalat"/>
          <w:i w:val="0"/>
          <w:sz w:val="22"/>
          <w:szCs w:val="22"/>
          <w:lang w:val="af-ZA"/>
        </w:rPr>
        <w:t>+374 98 395636</w:t>
      </w:r>
    </w:p>
    <w:p w:rsidR="009F064C" w:rsidRPr="00B742E5" w:rsidRDefault="009F064C" w:rsidP="009F064C">
      <w:pPr>
        <w:pStyle w:val="BodyTextIndent"/>
        <w:widowControl w:val="0"/>
        <w:spacing w:line="240" w:lineRule="auto"/>
        <w:ind w:left="1701" w:firstLine="0"/>
        <w:rPr>
          <w:rFonts w:ascii="GHEA Grapalat" w:hAnsi="GHEA Grapalat"/>
          <w:i w:val="0"/>
          <w:sz w:val="22"/>
          <w:szCs w:val="22"/>
          <w:u w:val="single"/>
        </w:rPr>
      </w:pPr>
      <w:r w:rsidRPr="00B742E5">
        <w:rPr>
          <w:rFonts w:ascii="GHEA Grapalat" w:hAnsi="GHEA Grapalat"/>
          <w:i w:val="0"/>
          <w:sz w:val="22"/>
          <w:szCs w:val="22"/>
        </w:rPr>
        <w:t xml:space="preserve">Электронная почта </w:t>
      </w:r>
      <w:hyperlink r:id="rId8" w:history="1">
        <w:r w:rsidRPr="00E34833">
          <w:rPr>
            <w:rStyle w:val="Hyperlink"/>
            <w:rFonts w:ascii="GHEA Grapalat" w:hAnsi="GHEA Grapalat"/>
            <w:i w:val="0"/>
            <w:sz w:val="22"/>
            <w:szCs w:val="22"/>
            <w:lang w:val="af-ZA"/>
          </w:rPr>
          <w:t>tamazyan_nare@mail.ru</w:t>
        </w:r>
      </w:hyperlink>
    </w:p>
    <w:p w:rsidR="009F064C" w:rsidRDefault="009F064C" w:rsidP="009F064C">
      <w:pPr>
        <w:pStyle w:val="BodyTextIndent"/>
        <w:widowControl w:val="0"/>
        <w:spacing w:line="240" w:lineRule="auto"/>
        <w:ind w:left="1701" w:firstLine="0"/>
        <w:jc w:val="left"/>
        <w:rPr>
          <w:rFonts w:ascii="GHEA Grapalat" w:hAnsi="GHEA Grapalat"/>
          <w:i w:val="0"/>
          <w:sz w:val="22"/>
          <w:szCs w:val="22"/>
        </w:rPr>
      </w:pPr>
      <w:r w:rsidRPr="00B742E5">
        <w:rPr>
          <w:rFonts w:ascii="GHEA Grapalat" w:hAnsi="GHEA Grapalat"/>
          <w:i w:val="0"/>
          <w:sz w:val="22"/>
          <w:szCs w:val="22"/>
        </w:rPr>
        <w:t xml:space="preserve">Заказчик </w:t>
      </w:r>
      <w:r w:rsidRPr="00B742E5">
        <w:rPr>
          <w:rFonts w:ascii="GHEA Grapalat" w:hAnsi="GHEA Grapalat"/>
          <w:bCs/>
          <w:i w:val="0"/>
          <w:color w:val="000000"/>
          <w:sz w:val="22"/>
          <w:szCs w:val="22"/>
        </w:rPr>
        <w:t>Муниципалитет Шнога</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9F064C" w:rsidRPr="00D63E4A" w:rsidRDefault="009F064C" w:rsidP="009F064C">
      <w:pPr>
        <w:pStyle w:val="BodyText"/>
        <w:widowControl w:val="0"/>
        <w:spacing w:after="160"/>
        <w:ind w:firstLine="567"/>
        <w:jc w:val="right"/>
        <w:rPr>
          <w:rFonts w:ascii="GHEA Grapalat" w:hAnsi="GHEA Grapalat"/>
          <w:i/>
          <w:sz w:val="20"/>
          <w:szCs w:val="20"/>
        </w:rPr>
      </w:pPr>
      <w:r w:rsidRPr="00D63E4A">
        <w:rPr>
          <w:rFonts w:ascii="GHEA Grapalat" w:hAnsi="GHEA Grapalat"/>
          <w:sz w:val="20"/>
          <w:szCs w:val="20"/>
        </w:rPr>
        <w:t>Решением Оценочной комиссии открытого конкурса</w:t>
      </w:r>
      <w:r w:rsidRPr="00D63E4A">
        <w:rPr>
          <w:rFonts w:ascii="GHEA Grapalat" w:hAnsi="GHEA Grapalat" w:cs="Sylfaen"/>
          <w:i/>
          <w:sz w:val="20"/>
          <w:szCs w:val="20"/>
        </w:rPr>
        <w:br/>
      </w:r>
      <w:r w:rsidRPr="00D63E4A">
        <w:rPr>
          <w:rFonts w:ascii="GHEA Grapalat" w:hAnsi="GHEA Grapalat"/>
          <w:i/>
          <w:sz w:val="20"/>
          <w:szCs w:val="20"/>
        </w:rPr>
        <w:t xml:space="preserve">под кодом </w:t>
      </w:r>
      <w:r w:rsidRPr="00D63E4A">
        <w:rPr>
          <w:rFonts w:ascii="GHEA Grapalat" w:hAnsi="GHEA Grapalat"/>
          <w:sz w:val="20"/>
          <w:szCs w:val="20"/>
        </w:rPr>
        <w:t>ЛОМШ-BMAShDzB-2</w:t>
      </w:r>
      <w:r w:rsidR="00665F0E" w:rsidRPr="00665F0E">
        <w:rPr>
          <w:rFonts w:ascii="GHEA Grapalat" w:hAnsi="GHEA Grapalat"/>
          <w:sz w:val="20"/>
          <w:szCs w:val="20"/>
        </w:rPr>
        <w:t>1</w:t>
      </w:r>
      <w:r w:rsidRPr="00D63E4A">
        <w:rPr>
          <w:rFonts w:ascii="GHEA Grapalat" w:hAnsi="GHEA Grapalat"/>
          <w:sz w:val="20"/>
          <w:szCs w:val="20"/>
        </w:rPr>
        <w:t>/</w:t>
      </w:r>
      <w:r w:rsidR="00BC3ECD">
        <w:rPr>
          <w:rFonts w:ascii="GHEA Grapalat" w:hAnsi="GHEA Grapalat"/>
          <w:sz w:val="20"/>
          <w:szCs w:val="20"/>
        </w:rPr>
        <w:t>11</w:t>
      </w:r>
      <w:r w:rsidRPr="00D63E4A">
        <w:rPr>
          <w:rFonts w:ascii="GHEA Grapalat" w:hAnsi="GHEA Grapalat" w:cs="Times Armenian"/>
          <w:i/>
          <w:sz w:val="20"/>
          <w:szCs w:val="20"/>
        </w:rPr>
        <w:br/>
      </w:r>
      <w:r w:rsidRPr="00D63E4A">
        <w:rPr>
          <w:rFonts w:ascii="GHEA Grapalat" w:hAnsi="GHEA Grapalat"/>
          <w:i/>
          <w:sz w:val="20"/>
          <w:szCs w:val="20"/>
        </w:rPr>
        <w:t xml:space="preserve">№ 1 от </w:t>
      </w:r>
      <w:r w:rsidR="00BC3ECD">
        <w:rPr>
          <w:rFonts w:ascii="GHEA Grapalat" w:hAnsi="GHEA Grapalat"/>
          <w:i/>
          <w:sz w:val="20"/>
          <w:szCs w:val="20"/>
        </w:rPr>
        <w:t>29</w:t>
      </w:r>
      <w:r w:rsidRPr="00D63E4A">
        <w:rPr>
          <w:rFonts w:ascii="GHEA Grapalat" w:hAnsi="GHEA Grapalat"/>
          <w:i/>
          <w:sz w:val="20"/>
          <w:szCs w:val="20"/>
        </w:rPr>
        <w:t xml:space="preserve"> </w:t>
      </w:r>
      <w:r w:rsidRPr="00D63E4A">
        <w:rPr>
          <w:rFonts w:ascii="GHEA Grapalat" w:hAnsi="GHEA Grapalat"/>
          <w:sz w:val="20"/>
          <w:szCs w:val="20"/>
        </w:rPr>
        <w:t>июн</w:t>
      </w:r>
      <w:r w:rsidR="00BC3ECD">
        <w:rPr>
          <w:rFonts w:ascii="GHEA Grapalat" w:hAnsi="GHEA Grapalat"/>
          <w:sz w:val="20"/>
          <w:szCs w:val="20"/>
        </w:rPr>
        <w:t>я</w:t>
      </w:r>
      <w:r w:rsidRPr="00D63E4A">
        <w:rPr>
          <w:rFonts w:ascii="GHEA Grapalat" w:hAnsi="GHEA Grapalat"/>
          <w:i/>
          <w:sz w:val="20"/>
          <w:szCs w:val="20"/>
        </w:rPr>
        <w:t xml:space="preserve"> 202</w:t>
      </w:r>
      <w:r>
        <w:rPr>
          <w:rFonts w:ascii="GHEA Grapalat" w:hAnsi="GHEA Grapalat"/>
          <w:i/>
          <w:sz w:val="20"/>
          <w:szCs w:val="20"/>
          <w:lang w:val="hy-AM"/>
        </w:rPr>
        <w:t>1</w:t>
      </w:r>
      <w:r w:rsidRPr="00D63E4A">
        <w:rPr>
          <w:rFonts w:ascii="GHEA Grapalat" w:hAnsi="GHEA Grapalat"/>
          <w:i/>
          <w:sz w:val="20"/>
          <w:szCs w:val="20"/>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F064C" w:rsidRDefault="00A76C15" w:rsidP="009F064C">
      <w:pPr>
        <w:pStyle w:val="BodyText"/>
        <w:widowControl w:val="0"/>
        <w:spacing w:after="160"/>
        <w:ind w:right="-7" w:firstLine="567"/>
        <w:jc w:val="center"/>
        <w:rPr>
          <w:rFonts w:ascii="GHEA Grapalat" w:hAnsi="GHEA Grapalat"/>
          <w:sz w:val="20"/>
          <w:szCs w:val="20"/>
        </w:rPr>
      </w:pPr>
      <w:r w:rsidRPr="009044F1">
        <w:rPr>
          <w:rFonts w:ascii="GHEA Grapalat" w:hAnsi="GHEA Grapalat"/>
          <w:i/>
        </w:rPr>
        <w:t>"</w:t>
      </w:r>
      <w:r w:rsidR="009F064C" w:rsidRPr="009F064C">
        <w:rPr>
          <w:rFonts w:ascii="GHEA Grapalat" w:hAnsi="GHEA Grapalat"/>
          <w:sz w:val="20"/>
          <w:szCs w:val="20"/>
        </w:rPr>
        <w:t xml:space="preserve"> </w:t>
      </w:r>
      <w:r w:rsidR="009F064C" w:rsidRPr="00D63E4A">
        <w:rPr>
          <w:rFonts w:ascii="GHEA Grapalat" w:hAnsi="GHEA Grapalat"/>
          <w:sz w:val="20"/>
          <w:szCs w:val="20"/>
        </w:rPr>
        <w:t>МУНИЦИПАЛИТЕТА ШНОГА</w:t>
      </w:r>
      <w:r w:rsidRPr="009044F1">
        <w:rPr>
          <w:rFonts w:ascii="GHEA Grapalat" w:hAnsi="GHEA Grapalat"/>
          <w:i/>
        </w:rPr>
        <w:t>"</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2B32D6" w:rsidP="00B46D58">
      <w:pPr>
        <w:pStyle w:val="BodyText"/>
        <w:widowControl w:val="0"/>
        <w:spacing w:after="160"/>
        <w:ind w:right="-7"/>
        <w:jc w:val="center"/>
        <w:rPr>
          <w:rFonts w:ascii="GHEA Grapalat" w:hAnsi="GHEA Grapalat"/>
        </w:rPr>
      </w:pPr>
      <w:r w:rsidRPr="009044F1">
        <w:rPr>
          <w:rFonts w:ascii="GHEA Grapalat" w:hAnsi="GHEA Grapalat"/>
        </w:rPr>
        <w:t xml:space="preserve">НА ОТКРЫТЫЙ КОНКУРС, ОБЪЯВЛЕННЫЙ С ЦЕЛЬЮ </w:t>
      </w:r>
      <w:r w:rsidRPr="004A1D00">
        <w:rPr>
          <w:rStyle w:val="Emphasis"/>
        </w:rPr>
        <w:t xml:space="preserve">ПРИОБРЕТЕНИЯ </w:t>
      </w:r>
      <w:r w:rsidR="00BC3ECD" w:rsidRPr="00BC3ECD">
        <w:rPr>
          <w:rFonts w:ascii="GHEA Grapalat" w:hAnsi="GHEA Grapalat"/>
        </w:rPr>
        <w:t>Капитальн</w:t>
      </w:r>
      <w:r w:rsidR="00BC3ECD">
        <w:rPr>
          <w:rFonts w:ascii="GHEA Grapalat" w:hAnsi="GHEA Grapalat"/>
          <w:i/>
        </w:rPr>
        <w:t>ого</w:t>
      </w:r>
      <w:r w:rsidR="00BC3ECD" w:rsidRPr="00BC3ECD">
        <w:rPr>
          <w:rFonts w:ascii="GHEA Grapalat" w:hAnsi="GHEA Grapalat"/>
        </w:rPr>
        <w:t xml:space="preserve"> ремонт</w:t>
      </w:r>
      <w:r w:rsidR="00BC3ECD">
        <w:rPr>
          <w:rFonts w:ascii="GHEA Grapalat" w:hAnsi="GHEA Grapalat"/>
          <w:i/>
        </w:rPr>
        <w:t>а</w:t>
      </w:r>
      <w:r w:rsidR="00BC3ECD" w:rsidRPr="00BC3ECD">
        <w:rPr>
          <w:rFonts w:ascii="GHEA Grapalat" w:hAnsi="GHEA Grapalat"/>
        </w:rPr>
        <w:t xml:space="preserve"> улиц общины Шнох</w:t>
      </w:r>
      <w:r w:rsidR="00BC3ECD" w:rsidRPr="009F064C">
        <w:rPr>
          <w:rFonts w:ascii="GHEA Grapalat" w:hAnsi="GHEA Grapalat"/>
        </w:rPr>
        <w:t>, Лорийской области, РА</w:t>
      </w:r>
      <w:r w:rsidRPr="009044F1">
        <w:rPr>
          <w:rFonts w:ascii="GHEA Grapalat" w:hAnsi="GHEA Grapalat"/>
        </w:rPr>
        <w:t xml:space="preserve"> ДЛЯ НУЖД "</w:t>
      </w:r>
      <w:r w:rsidR="004A1D00" w:rsidRPr="004A1D00">
        <w:rPr>
          <w:rFonts w:ascii="GHEA Grapalat" w:hAnsi="GHEA Grapalat"/>
          <w:sz w:val="20"/>
          <w:szCs w:val="20"/>
        </w:rPr>
        <w:t xml:space="preserve"> </w:t>
      </w:r>
      <w:r w:rsidR="004A1D00" w:rsidRPr="00D63E4A">
        <w:rPr>
          <w:rFonts w:ascii="GHEA Grapalat" w:hAnsi="GHEA Grapalat"/>
          <w:sz w:val="20"/>
          <w:szCs w:val="20"/>
        </w:rPr>
        <w:t>МУНИЦИПАЛИТЕТА ШНОГА</w:t>
      </w:r>
      <w:r w:rsidR="004A1D00" w:rsidRPr="009044F1">
        <w:rPr>
          <w:rFonts w:ascii="GHEA Grapalat" w:hAnsi="GHEA Grapalat"/>
        </w:rPr>
        <w:t xml:space="preserve"> </w:t>
      </w:r>
      <w:r w:rsidRPr="009044F1">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CE0D95" w:rsidRDefault="00CE0D95" w:rsidP="00B46D58">
      <w:pPr>
        <w:pStyle w:val="BodyText"/>
        <w:widowControl w:val="0"/>
        <w:spacing w:after="160"/>
        <w:ind w:right="-7" w:firstLine="567"/>
        <w:jc w:val="center"/>
        <w:rPr>
          <w:rFonts w:ascii="GHEA Grapalat" w:hAnsi="GHEA Grapalat"/>
        </w:rPr>
      </w:pPr>
    </w:p>
    <w:p w:rsidR="00BC3ECD" w:rsidRDefault="00BC3ECD" w:rsidP="00B46D58">
      <w:pPr>
        <w:pStyle w:val="BodyText"/>
        <w:widowControl w:val="0"/>
        <w:spacing w:after="160"/>
        <w:ind w:right="-7" w:firstLine="567"/>
        <w:jc w:val="center"/>
        <w:rPr>
          <w:rFonts w:ascii="GHEA Grapalat" w:hAnsi="GHEA Grapalat"/>
        </w:rPr>
      </w:pPr>
    </w:p>
    <w:p w:rsidR="00BC3ECD" w:rsidRDefault="00BC3ECD" w:rsidP="00B46D58">
      <w:pPr>
        <w:pStyle w:val="BodyText"/>
        <w:widowControl w:val="0"/>
        <w:spacing w:after="160"/>
        <w:ind w:right="-7" w:firstLine="567"/>
        <w:jc w:val="center"/>
        <w:rPr>
          <w:rFonts w:ascii="GHEA Grapalat" w:hAnsi="GHEA Grapalat"/>
        </w:rPr>
      </w:pPr>
    </w:p>
    <w:p w:rsidR="00BC3ECD" w:rsidRDefault="00BC3ECD" w:rsidP="00B46D58">
      <w:pPr>
        <w:pStyle w:val="BodyText"/>
        <w:widowControl w:val="0"/>
        <w:spacing w:after="160"/>
        <w:ind w:right="-7" w:firstLine="567"/>
        <w:jc w:val="center"/>
        <w:rPr>
          <w:rFonts w:ascii="GHEA Grapalat" w:hAnsi="GHEA Grapalat"/>
        </w:rPr>
      </w:pPr>
    </w:p>
    <w:p w:rsidR="00BC3ECD" w:rsidRDefault="00BC3ECD" w:rsidP="00B46D58">
      <w:pPr>
        <w:pStyle w:val="BodyText"/>
        <w:widowControl w:val="0"/>
        <w:spacing w:after="160"/>
        <w:ind w:right="-7" w:firstLine="567"/>
        <w:jc w:val="center"/>
        <w:rPr>
          <w:rFonts w:ascii="GHEA Grapalat" w:hAnsi="GHEA Grapalat"/>
        </w:rPr>
      </w:pPr>
    </w:p>
    <w:p w:rsidR="00BC3ECD" w:rsidRDefault="00BC3ECD" w:rsidP="00B46D58">
      <w:pPr>
        <w:pStyle w:val="BodyText"/>
        <w:widowControl w:val="0"/>
        <w:spacing w:after="160"/>
        <w:ind w:right="-7" w:firstLine="567"/>
        <w:jc w:val="center"/>
        <w:rPr>
          <w:rFonts w:ascii="GHEA Grapalat" w:hAnsi="GHEA Grapalat"/>
        </w:rPr>
      </w:pPr>
    </w:p>
    <w:p w:rsidR="00BC3ECD" w:rsidRDefault="00BC3ECD" w:rsidP="00B46D58">
      <w:pPr>
        <w:pStyle w:val="BodyText"/>
        <w:widowControl w:val="0"/>
        <w:spacing w:after="160"/>
        <w:ind w:right="-7" w:firstLine="567"/>
        <w:jc w:val="center"/>
        <w:rPr>
          <w:rFonts w:ascii="GHEA Grapalat" w:hAnsi="GHEA Grapalat"/>
        </w:rPr>
      </w:pPr>
    </w:p>
    <w:p w:rsidR="00BC3ECD" w:rsidRDefault="00BC3ECD" w:rsidP="00B46D58">
      <w:pPr>
        <w:pStyle w:val="BodyText"/>
        <w:widowControl w:val="0"/>
        <w:spacing w:after="160"/>
        <w:ind w:right="-7" w:firstLine="567"/>
        <w:jc w:val="center"/>
        <w:rPr>
          <w:rFonts w:ascii="GHEA Grapalat" w:hAnsi="GHEA Grapalat"/>
        </w:rPr>
      </w:pPr>
    </w:p>
    <w:p w:rsidR="00BC3ECD" w:rsidRDefault="00BC3ECD" w:rsidP="00B46D58">
      <w:pPr>
        <w:pStyle w:val="BodyText"/>
        <w:widowControl w:val="0"/>
        <w:spacing w:after="160"/>
        <w:ind w:right="-7" w:firstLine="567"/>
        <w:jc w:val="center"/>
        <w:rPr>
          <w:rFonts w:ascii="GHEA Grapalat" w:hAnsi="GHEA Grapalat"/>
        </w:rPr>
      </w:pPr>
    </w:p>
    <w:p w:rsidR="00BC3ECD" w:rsidRDefault="00BC3ECD" w:rsidP="00B46D58">
      <w:pPr>
        <w:pStyle w:val="BodyText"/>
        <w:widowControl w:val="0"/>
        <w:spacing w:after="160"/>
        <w:ind w:right="-7" w:firstLine="567"/>
        <w:jc w:val="center"/>
        <w:rPr>
          <w:rFonts w:ascii="GHEA Grapalat" w:hAnsi="GHEA Grapalat"/>
        </w:rPr>
      </w:pPr>
    </w:p>
    <w:p w:rsidR="00BC3ECD" w:rsidRPr="009044F1" w:rsidRDefault="00BC3ECD" w:rsidP="00B46D58">
      <w:pPr>
        <w:pStyle w:val="BodyText"/>
        <w:widowControl w:val="0"/>
        <w:spacing w:after="160"/>
        <w:ind w:right="-7" w:firstLine="567"/>
        <w:jc w:val="center"/>
        <w:rPr>
          <w:rFonts w:ascii="GHEA Grapalat" w:hAnsi="GHEA Grapalat"/>
        </w:rPr>
      </w:pPr>
    </w:p>
    <w:p w:rsidR="001A43A4" w:rsidRPr="004A1D00" w:rsidRDefault="00096865" w:rsidP="004A1D00">
      <w:pPr>
        <w:rPr>
          <w:rFonts w:ascii="GHEA Grapalat" w:hAnsi="GHEA Grapalat"/>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D50690" w:rsidRDefault="00D50690">
      <w:pPr>
        <w:rPr>
          <w:rFonts w:ascii="GHEA Grapalat" w:hAnsi="GHEA Grapalat"/>
          <w:b/>
        </w:rPr>
      </w:pPr>
      <w:r>
        <w:rPr>
          <w:rFonts w:ascii="GHEA Grapalat" w:hAnsi="GHEA Grapalat"/>
          <w:b/>
        </w:rPr>
        <w:lastRenderedPageBreak/>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BC3ECD" w:rsidRPr="009044F1" w:rsidRDefault="00BC3ECD" w:rsidP="00BC3ECD">
      <w:pPr>
        <w:pStyle w:val="BodyText"/>
        <w:widowControl w:val="0"/>
        <w:spacing w:after="160"/>
        <w:ind w:right="-7"/>
        <w:jc w:val="center"/>
        <w:rPr>
          <w:rFonts w:ascii="GHEA Grapalat" w:hAnsi="GHEA Grapalat"/>
        </w:rPr>
      </w:pPr>
      <w:r w:rsidRPr="004A1D00">
        <w:rPr>
          <w:rStyle w:val="Emphasis"/>
        </w:rPr>
        <w:t xml:space="preserve">ПРИОБРЕТЕНИЯ </w:t>
      </w:r>
      <w:r w:rsidRPr="00BC3ECD">
        <w:rPr>
          <w:rFonts w:ascii="GHEA Grapalat" w:hAnsi="GHEA Grapalat"/>
        </w:rPr>
        <w:t>Капитальн</w:t>
      </w:r>
      <w:r>
        <w:rPr>
          <w:rFonts w:ascii="GHEA Grapalat" w:hAnsi="GHEA Grapalat"/>
          <w:i/>
        </w:rPr>
        <w:t>ого</w:t>
      </w:r>
      <w:r w:rsidRPr="00BC3ECD">
        <w:rPr>
          <w:rFonts w:ascii="GHEA Grapalat" w:hAnsi="GHEA Grapalat"/>
        </w:rPr>
        <w:t xml:space="preserve"> ремонт</w:t>
      </w:r>
      <w:r>
        <w:rPr>
          <w:rFonts w:ascii="GHEA Grapalat" w:hAnsi="GHEA Grapalat"/>
          <w:i/>
        </w:rPr>
        <w:t>а</w:t>
      </w:r>
      <w:r w:rsidRPr="00BC3ECD">
        <w:rPr>
          <w:rFonts w:ascii="GHEA Grapalat" w:hAnsi="GHEA Grapalat"/>
        </w:rPr>
        <w:t xml:space="preserve"> улиц общины Шнох</w:t>
      </w:r>
      <w:r w:rsidRPr="009F064C">
        <w:rPr>
          <w:rFonts w:ascii="GHEA Grapalat" w:hAnsi="GHEA Grapalat"/>
        </w:rPr>
        <w:t>, Лорийской области, РА</w:t>
      </w:r>
      <w:r w:rsidRPr="009044F1">
        <w:rPr>
          <w:rFonts w:ascii="GHEA Grapalat" w:hAnsi="GHEA Grapalat"/>
        </w:rPr>
        <w:t xml:space="preserve"> ДЛЯ НУЖД "</w:t>
      </w:r>
      <w:r w:rsidRPr="004A1D00">
        <w:rPr>
          <w:rFonts w:ascii="GHEA Grapalat" w:hAnsi="GHEA Grapalat"/>
          <w:sz w:val="20"/>
          <w:szCs w:val="20"/>
        </w:rPr>
        <w:t xml:space="preserve"> </w:t>
      </w:r>
      <w:r w:rsidRPr="00D63E4A">
        <w:rPr>
          <w:rFonts w:ascii="GHEA Grapalat" w:hAnsi="GHEA Grapalat"/>
          <w:sz w:val="20"/>
          <w:szCs w:val="20"/>
        </w:rPr>
        <w:t>МУНИЦИПАЛИТЕТА ШНОГА</w:t>
      </w:r>
      <w:r w:rsidRPr="009044F1">
        <w:rPr>
          <w:rFonts w:ascii="GHEA Grapalat" w:hAnsi="GHEA Grapalat"/>
        </w:rPr>
        <w:t xml:space="preserve"> "</w:t>
      </w:r>
    </w:p>
    <w:p w:rsidR="004A1D00" w:rsidRDefault="004A1D00" w:rsidP="00B46D58">
      <w:pPr>
        <w:widowControl w:val="0"/>
        <w:spacing w:after="160"/>
        <w:jc w:val="center"/>
        <w:rPr>
          <w:rFonts w:ascii="GHEA Grapalat" w:hAnsi="GHEA Grapalat"/>
          <w:sz w:val="20"/>
          <w:szCs w:val="20"/>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520F57" w:rsidRPr="004A1D00" w:rsidRDefault="00096865" w:rsidP="004A1D00">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lastRenderedPageBreak/>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C3ECD" w:rsidRPr="00D63E4A">
        <w:rPr>
          <w:rFonts w:ascii="GHEA Grapalat" w:hAnsi="GHEA Grapalat"/>
          <w:sz w:val="20"/>
          <w:szCs w:val="20"/>
        </w:rPr>
        <w:t>ЛОМШ-BMAShDzB-20/</w:t>
      </w:r>
      <w:r w:rsidR="00BC3ECD">
        <w:rPr>
          <w:rFonts w:ascii="GHEA Grapalat" w:hAnsi="GHEA Grapalat"/>
          <w:sz w:val="20"/>
          <w:szCs w:val="20"/>
        </w:rPr>
        <w:t>11</w:t>
      </w:r>
      <w:r w:rsidR="00BC3ECD"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w:t>
      </w:r>
      <w:r w:rsidR="00BC3ECD">
        <w:rPr>
          <w:rFonts w:ascii="GHEA Grapalat" w:hAnsi="GHEA Grapalat"/>
        </w:rPr>
        <w:t>Муниципалитет Шнога</w:t>
      </w:r>
      <w:r w:rsidRPr="000B2CFA">
        <w:rPr>
          <w:rFonts w:ascii="GHEA Grapalat" w:hAnsi="GHEA Grapalat"/>
        </w:rPr>
        <w:t>"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BC3ECD">
        <w:rPr>
          <w:rFonts w:ascii="GHEA Grapalat" w:hAnsi="GHEA Grapalat"/>
          <w:sz w:val="24"/>
          <w:szCs w:val="24"/>
          <w:lang w:val="en-US"/>
        </w:rPr>
        <w:t>tamazyan</w:t>
      </w:r>
      <w:r w:rsidR="00BC3ECD" w:rsidRPr="00BC3ECD">
        <w:rPr>
          <w:rFonts w:ascii="GHEA Grapalat" w:hAnsi="GHEA Grapalat"/>
          <w:sz w:val="24"/>
          <w:szCs w:val="24"/>
        </w:rPr>
        <w:t>_</w:t>
      </w:r>
      <w:r w:rsidR="00BC3ECD">
        <w:rPr>
          <w:rFonts w:ascii="GHEA Grapalat" w:hAnsi="GHEA Grapalat"/>
          <w:sz w:val="24"/>
          <w:szCs w:val="24"/>
          <w:lang w:val="en-US"/>
        </w:rPr>
        <w:t>nare</w:t>
      </w:r>
      <w:r w:rsidR="00BC3ECD" w:rsidRPr="00BC3ECD">
        <w:rPr>
          <w:rFonts w:ascii="GHEA Grapalat" w:hAnsi="GHEA Grapalat"/>
          <w:sz w:val="24"/>
          <w:szCs w:val="24"/>
        </w:rPr>
        <w:t>@</w:t>
      </w:r>
      <w:r w:rsidR="00BC3ECD">
        <w:rPr>
          <w:rFonts w:ascii="GHEA Grapalat" w:hAnsi="GHEA Grapalat"/>
          <w:sz w:val="24"/>
          <w:szCs w:val="24"/>
          <w:lang w:val="en-US"/>
        </w:rPr>
        <w:t>mail</w:t>
      </w:r>
      <w:r w:rsidR="00BC3ECD" w:rsidRPr="00BC3ECD">
        <w:rPr>
          <w:rFonts w:ascii="GHEA Grapalat" w:hAnsi="GHEA Grapalat"/>
          <w:sz w:val="24"/>
          <w:szCs w:val="24"/>
        </w:rPr>
        <w:t>.</w:t>
      </w:r>
      <w:r w:rsidR="00BC3ECD">
        <w:rPr>
          <w:rFonts w:ascii="GHEA Grapalat" w:hAnsi="GHEA Grapalat"/>
          <w:sz w:val="24"/>
          <w:szCs w:val="24"/>
          <w:lang w:val="en-US"/>
        </w:rPr>
        <w:t>ru</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665F0E" w:rsidRPr="00665F0E">
        <w:rPr>
          <w:rFonts w:ascii="GHEA Grapalat" w:hAnsi="GHEA Grapalat"/>
        </w:rPr>
        <w:t xml:space="preserve"> </w:t>
      </w:r>
      <w:r w:rsidR="00665F0E" w:rsidRPr="00BC3ECD">
        <w:rPr>
          <w:rFonts w:ascii="GHEA Grapalat" w:hAnsi="GHEA Grapalat"/>
        </w:rPr>
        <w:t>Капитальн</w:t>
      </w:r>
      <w:r w:rsidR="00665F0E">
        <w:rPr>
          <w:rFonts w:ascii="GHEA Grapalat" w:hAnsi="GHEA Grapalat"/>
          <w:i w:val="0"/>
        </w:rPr>
        <w:t>ого</w:t>
      </w:r>
      <w:r w:rsidR="00665F0E" w:rsidRPr="00BC3ECD">
        <w:rPr>
          <w:rFonts w:ascii="GHEA Grapalat" w:hAnsi="GHEA Grapalat"/>
        </w:rPr>
        <w:t xml:space="preserve"> ремонт</w:t>
      </w:r>
      <w:r w:rsidR="00665F0E">
        <w:rPr>
          <w:rFonts w:ascii="GHEA Grapalat" w:hAnsi="GHEA Grapalat"/>
          <w:i w:val="0"/>
        </w:rPr>
        <w:t>а</w:t>
      </w:r>
      <w:r w:rsidR="00665F0E" w:rsidRPr="00BC3ECD">
        <w:rPr>
          <w:rFonts w:ascii="GHEA Grapalat" w:hAnsi="GHEA Grapalat"/>
        </w:rPr>
        <w:t xml:space="preserve"> улиц общины Шнох</w:t>
      </w:r>
      <w:r w:rsidR="00665F0E" w:rsidRPr="009F064C">
        <w:rPr>
          <w:rFonts w:ascii="GHEA Grapalat" w:hAnsi="GHEA Grapalat"/>
        </w:rPr>
        <w:t>, Лорийской области, РА</w:t>
      </w:r>
      <w:r w:rsidR="00665F0E" w:rsidRPr="009044F1">
        <w:rPr>
          <w:rFonts w:ascii="GHEA Grapalat" w:hAnsi="GHEA Grapalat"/>
          <w:i w:val="0"/>
          <w:sz w:val="24"/>
          <w:szCs w:val="24"/>
        </w:rPr>
        <w:t xml:space="preserve"> </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665F0E">
        <w:rPr>
          <w:rFonts w:ascii="GHEA Grapalat" w:hAnsi="GHEA Grapalat"/>
        </w:rPr>
        <w:t>Муниципалитет Шнога</w:t>
      </w:r>
      <w:r w:rsidRPr="009044F1">
        <w:rPr>
          <w:rFonts w:ascii="GHEA Grapalat" w:hAnsi="GHEA Grapalat"/>
          <w:i w:val="0"/>
          <w:sz w:val="24"/>
          <w:szCs w:val="24"/>
        </w:rPr>
        <w:t>", которые сгруппированы в лоты "</w:t>
      </w:r>
      <w:r w:rsidR="00665F0E" w:rsidRPr="00665F0E">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9044F1" w:rsidRDefault="00A76C15" w:rsidP="00B46D58">
            <w:pPr>
              <w:pStyle w:val="BodyTextIndent2"/>
              <w:widowControl w:val="0"/>
              <w:spacing w:after="120" w:line="240" w:lineRule="auto"/>
              <w:ind w:firstLine="0"/>
              <w:rPr>
                <w:rFonts w:ascii="GHEA Grapalat" w:hAnsi="GHEA Grapalat"/>
                <w:sz w:val="24"/>
                <w:szCs w:val="24"/>
                <w:u w:val="single"/>
                <w:vertAlign w:val="subscript"/>
              </w:rPr>
            </w:pPr>
            <w:r w:rsidRPr="009044F1">
              <w:rPr>
                <w:rFonts w:ascii="GHEA Grapalat" w:hAnsi="GHEA Grapalat"/>
                <w:sz w:val="24"/>
                <w:szCs w:val="24"/>
                <w:u w:val="single"/>
              </w:rPr>
              <w:t>"</w:t>
            </w:r>
            <w:r w:rsidR="00665F0E" w:rsidRPr="00BC3ECD">
              <w:rPr>
                <w:rFonts w:ascii="GHEA Grapalat" w:hAnsi="GHEA Grapalat"/>
              </w:rPr>
              <w:t xml:space="preserve"> </w:t>
            </w:r>
            <w:r w:rsidR="00665F0E" w:rsidRPr="00BC3ECD">
              <w:rPr>
                <w:rFonts w:ascii="GHEA Grapalat" w:hAnsi="GHEA Grapalat"/>
              </w:rPr>
              <w:t>Капитальн</w:t>
            </w:r>
            <w:r w:rsidR="00665F0E">
              <w:rPr>
                <w:rFonts w:ascii="GHEA Grapalat" w:hAnsi="GHEA Grapalat"/>
                <w:i/>
              </w:rPr>
              <w:t>и</w:t>
            </w:r>
            <w:r w:rsidR="00665F0E" w:rsidRPr="00BC3ECD">
              <w:rPr>
                <w:rFonts w:ascii="GHEA Grapalat" w:hAnsi="GHEA Grapalat"/>
              </w:rPr>
              <w:t xml:space="preserve"> ремонт</w:t>
            </w:r>
            <w:r w:rsidR="00665F0E">
              <w:rPr>
                <w:rFonts w:ascii="GHEA Grapalat" w:hAnsi="GHEA Grapalat"/>
                <w:i/>
              </w:rPr>
              <w:t xml:space="preserve"> </w:t>
            </w:r>
            <w:r w:rsidR="00665F0E" w:rsidRPr="00BC3ECD">
              <w:rPr>
                <w:rFonts w:ascii="GHEA Grapalat" w:hAnsi="GHEA Grapalat"/>
              </w:rPr>
              <w:t xml:space="preserve"> улиц общины Шнох</w:t>
            </w:r>
            <w:r w:rsidR="00665F0E" w:rsidRPr="009F064C">
              <w:rPr>
                <w:rFonts w:ascii="GHEA Grapalat" w:hAnsi="GHEA Grapalat"/>
              </w:rPr>
              <w:t>, Лорийской области, РА</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 xml:space="preserve">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w:t>
      </w:r>
      <w:r w:rsidRPr="009044F1">
        <w:rPr>
          <w:rFonts w:ascii="GHEA Grapalat" w:hAnsi="GHEA Grapalat"/>
          <w:color w:val="000000"/>
        </w:rPr>
        <w:lastRenderedPageBreak/>
        <w:t>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272E3" w:rsidRPr="00665F0E" w:rsidRDefault="00096865" w:rsidP="00665F0E">
      <w:pPr>
        <w:rPr>
          <w:rFonts w:ascii="GHEA Grapalat" w:hAnsi="GHEA Grapalat"/>
          <w:highlight w:val="yellow"/>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в срок</w:t>
      </w:r>
      <w:r w:rsidR="00BB67B5" w:rsidRPr="008C6669">
        <w:rPr>
          <w:rFonts w:ascii="GHEA Grapalat" w:hAnsi="GHEA Grapalat"/>
        </w:rPr>
        <w:t>и</w:t>
      </w:r>
      <w:r w:rsidR="002C1D72" w:rsidRPr="008C6669">
        <w:rPr>
          <w:rFonts w:ascii="GHEA Grapalat" w:hAnsi="GHEA Grapalat"/>
        </w:rPr>
        <w:t xml:space="preserve"> и порядке, установленны</w:t>
      </w:r>
      <w:r w:rsidR="00180D64" w:rsidRPr="008C6669">
        <w:rPr>
          <w:rFonts w:ascii="GHEA Grapalat" w:hAnsi="GHEA Grapalat"/>
        </w:rPr>
        <w:t>ми</w:t>
      </w:r>
      <w:r w:rsidR="002C1D72" w:rsidRPr="008C6669">
        <w:rPr>
          <w:rFonts w:ascii="GHEA Grapalat" w:hAnsi="GHEA Grapalat"/>
        </w:rPr>
        <w:t xml:space="preserve"> статьей 35 </w:t>
      </w:r>
      <w:r w:rsidR="00876D7D" w:rsidRPr="008C6669">
        <w:rPr>
          <w:rFonts w:ascii="GHEA Grapalat" w:hAnsi="GHEA Grapalat"/>
        </w:rPr>
        <w:t>З</w:t>
      </w:r>
      <w:r w:rsidR="002C1D72" w:rsidRPr="008C6669">
        <w:rPr>
          <w:rFonts w:ascii="GHEA Grapalat" w:hAnsi="GHEA Grapalat"/>
        </w:rPr>
        <w:t xml:space="preserve">акона, </w:t>
      </w:r>
      <w:r w:rsidR="00466F7A" w:rsidRPr="008C6669">
        <w:rPr>
          <w:rFonts w:ascii="GHEA Grapalat" w:hAnsi="GHEA Grapalat"/>
        </w:rPr>
        <w:t xml:space="preserve">представляет </w:t>
      </w:r>
      <w:r w:rsidR="002C1D72" w:rsidRPr="008C6669">
        <w:rPr>
          <w:rFonts w:ascii="GHEA Grapalat" w:hAnsi="GHEA Grapalat"/>
        </w:rPr>
        <w:t>обеспеч</w:t>
      </w:r>
      <w:r w:rsidR="00466F7A" w:rsidRPr="008C6669">
        <w:rPr>
          <w:rFonts w:ascii="GHEA Grapalat" w:hAnsi="GHEA Grapalat"/>
        </w:rPr>
        <w:t>ение</w:t>
      </w:r>
      <w:r w:rsidR="002C1D72" w:rsidRPr="008C6669">
        <w:rPr>
          <w:rFonts w:ascii="GHEA Grapalat" w:hAnsi="GHEA Grapalat"/>
        </w:rPr>
        <w:t xml:space="preserve"> квалификаци</w:t>
      </w:r>
      <w:r w:rsidR="00466F7A" w:rsidRPr="008C6669">
        <w:rPr>
          <w:rFonts w:ascii="GHEA Grapalat" w:hAnsi="GHEA Grapalat"/>
        </w:rPr>
        <w:t>и</w:t>
      </w:r>
      <w:r w:rsidR="004272E3" w:rsidRPr="008C6669">
        <w:rPr>
          <w:rFonts w:ascii="GHEA Grapalat" w:hAnsi="GHEA Grapalat"/>
        </w:rPr>
        <w:t xml:space="preserve"> </w:t>
      </w:r>
      <w:r w:rsidR="002C1D72" w:rsidRPr="008C6669">
        <w:rPr>
          <w:rFonts w:ascii="GHEA Grapalat" w:hAnsi="GHEA Grapalat"/>
        </w:rPr>
        <w:t xml:space="preserve">в размере </w:t>
      </w:r>
      <w:r w:rsidR="004272E3" w:rsidRPr="008C6669">
        <w:rPr>
          <w:rFonts w:ascii="GHEA Grapalat" w:hAnsi="GHEA Grapalat"/>
        </w:rPr>
        <w:t>15 процентов</w:t>
      </w:r>
      <w:r w:rsidR="004272E3" w:rsidRPr="008C6669">
        <w:rPr>
          <w:rFonts w:ascii="GHEA Grapalat" w:hAnsi="GHEA Grapalat"/>
          <w:vertAlign w:val="superscript"/>
        </w:rPr>
        <w:t>5,1</w:t>
      </w:r>
      <w:r w:rsidR="004272E3" w:rsidRPr="008C6669">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w:t>
      </w:r>
      <w:r w:rsidRPr="009044F1">
        <w:rPr>
          <w:rFonts w:ascii="GHEA Grapalat" w:hAnsi="GHEA Grapalat"/>
          <w:sz w:val="24"/>
          <w:szCs w:val="24"/>
        </w:rPr>
        <w:lastRenderedPageBreak/>
        <w:t xml:space="preserve">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AE3715" w:rsidRPr="00665F0E" w:rsidRDefault="00C366B6" w:rsidP="00665F0E">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w:t>
      </w:r>
      <w:r w:rsidR="00791FE4" w:rsidRPr="007D4470">
        <w:rPr>
          <w:rFonts w:ascii="GHEA Grapalat" w:hAnsi="GHEA Grapalat"/>
        </w:rPr>
        <w:lastRenderedPageBreak/>
        <w:t>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C65202" w:rsidRPr="00665F0E" w:rsidRDefault="00096865" w:rsidP="00665F0E">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665F0E">
      <w:pPr>
        <w:pStyle w:val="NoSpacing"/>
        <w:jc w:val="both"/>
        <w:rPr>
          <w:rFonts w:cs="Sylfaen"/>
        </w:rPr>
      </w:pPr>
      <w:r>
        <w:t>4.2.</w:t>
      </w:r>
      <w:r>
        <w:tab/>
        <w:t>Заявки на процедуру необходимо подать в комиссию по адресу "</w:t>
      </w:r>
      <w:r w:rsidR="00665F0E" w:rsidRPr="00665F0E">
        <w:rPr>
          <w:rFonts w:cs="Calibri"/>
          <w:color w:val="000000"/>
        </w:rPr>
        <w:t xml:space="preserve"> </w:t>
      </w:r>
      <w:r w:rsidR="00665F0E" w:rsidRPr="00D63E4A">
        <w:rPr>
          <w:rFonts w:cs="Calibri"/>
          <w:color w:val="000000"/>
        </w:rPr>
        <w:t>РА</w:t>
      </w:r>
      <w:r w:rsidR="00665F0E" w:rsidRPr="00D63E4A">
        <w:rPr>
          <w:color w:val="000000"/>
        </w:rPr>
        <w:t xml:space="preserve">, </w:t>
      </w:r>
      <w:r w:rsidR="00665F0E" w:rsidRPr="00D63E4A">
        <w:rPr>
          <w:rFonts w:cs="Calibri"/>
          <w:color w:val="000000"/>
        </w:rPr>
        <w:t>Лорийскийобласть</w:t>
      </w:r>
      <w:r w:rsidR="00665F0E" w:rsidRPr="00D63E4A">
        <w:rPr>
          <w:color w:val="000000"/>
        </w:rPr>
        <w:t>Шног 2-ая улица дом 4/3</w:t>
      </w:r>
      <w:r>
        <w:t>не позднее, чем "</w:t>
      </w:r>
      <w:r w:rsidR="00665F0E">
        <w:rPr>
          <w:vertAlign w:val="subscript"/>
        </w:rPr>
        <w:t>11</w:t>
      </w:r>
      <w:r w:rsidR="00665F0E" w:rsidRPr="00665F0E">
        <w:rPr>
          <w:vertAlign w:val="subscript"/>
        </w:rPr>
        <w:t>:</w:t>
      </w:r>
      <w:r w:rsidR="00665F0E">
        <w:rPr>
          <w:vertAlign w:val="subscript"/>
        </w:rPr>
        <w:t>00</w:t>
      </w:r>
      <w:r>
        <w:t>" часов "</w:t>
      </w:r>
      <w:r w:rsidR="00665F0E" w:rsidRPr="00665F0E">
        <w:t>15</w:t>
      </w:r>
      <w:r>
        <w:t xml:space="preserve">"-го дня с даты опубликования в бюллетене объявления и приглашения на настоящую процедуру. </w:t>
      </w:r>
    </w:p>
    <w:p w:rsidR="000239B5" w:rsidRPr="002E4BC5" w:rsidRDefault="00BA4929" w:rsidP="00665F0E">
      <w:pPr>
        <w:pStyle w:val="BodyTextIndent2"/>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lastRenderedPageBreak/>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6259BB">
        <w:rPr>
          <w:rFonts w:ascii="GHEA Grapalat" w:hAnsi="GHEA Grapalat"/>
          <w:sz w:val="22"/>
          <w:szCs w:val="22"/>
          <w:vertAlign w:val="subscript"/>
        </w:rPr>
        <w:t>имя, фамилия секретаря комиссии</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FootnoteReference"/>
          <w:rFonts w:ascii="GHEA Grapalat" w:hAnsi="GHEA Grapalat"/>
        </w:rPr>
        <w:footnoteReference w:customMarkFollows="1" w:id="5"/>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BA6FB2" w:rsidRPr="00F04430" w:rsidRDefault="008404E2" w:rsidP="00665F0E">
      <w:pPr>
        <w:ind w:firstLine="567"/>
        <w:jc w:val="both"/>
        <w:rPr>
          <w:rFonts w:ascii="GHEA Grapalat" w:hAnsi="GHEA Grapalat"/>
        </w:rPr>
      </w:pPr>
      <w:r w:rsidRPr="00F04430">
        <w:rPr>
          <w:rFonts w:ascii="GHEA Grapalat" w:hAnsi="GHEA Grapalat"/>
        </w:rPr>
        <w:lastRenderedPageBreak/>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 xml:space="preserve">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FootnoteReference"/>
          <w:rFonts w:ascii="GHEA Grapalat" w:hAnsi="GHEA Grapalat"/>
          <w:sz w:val="24"/>
          <w:szCs w:val="24"/>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87A1B" w:rsidRPr="00665F0E" w:rsidRDefault="00721677" w:rsidP="00665F0E">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87A1B" w:rsidRPr="00665F0E" w:rsidRDefault="00333B85" w:rsidP="00665F0E">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w:t>
      </w:r>
      <w:r w:rsidRPr="009044F1">
        <w:rPr>
          <w:rFonts w:ascii="GHEA Grapalat" w:hAnsi="GHEA Grapalat"/>
          <w:sz w:val="24"/>
          <w:szCs w:val="24"/>
        </w:rPr>
        <w:lastRenderedPageBreak/>
        <w:t xml:space="preserve">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873D42" w:rsidRPr="00665F0E" w:rsidRDefault="00C8055A" w:rsidP="00665F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665F0E" w:rsidRPr="00665F0E">
        <w:rPr>
          <w:rFonts w:ascii="GHEA Grapalat" w:hAnsi="GHEA Grapalat"/>
          <w:b/>
        </w:rPr>
        <w:t xml:space="preserve"> </w:t>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665F0E" w:rsidRDefault="00220C7C" w:rsidP="00665F0E">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rsidR="00903898" w:rsidRPr="009044F1" w:rsidRDefault="00771C0F" w:rsidP="00B46D58">
      <w:pPr>
        <w:widowControl w:val="0"/>
        <w:spacing w:after="16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9044F1" w:rsidRDefault="001578D4" w:rsidP="00B46D58">
      <w:pPr>
        <w:widowControl w:val="0"/>
        <w:spacing w:after="160"/>
        <w:ind w:firstLine="567"/>
        <w:jc w:val="both"/>
        <w:rPr>
          <w:rFonts w:ascii="GHEA Grapalat" w:hAnsi="GHEA Grapalat" w:cs="Sylfaen"/>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rsidR="00BA1665" w:rsidRDefault="000A7528" w:rsidP="00B46D58">
      <w:pPr>
        <w:widowControl w:val="0"/>
        <w:tabs>
          <w:tab w:val="left" w:pos="1134"/>
        </w:tabs>
        <w:spacing w:after="160"/>
        <w:ind w:firstLine="567"/>
        <w:jc w:val="both"/>
        <w:rPr>
          <w:rFonts w:ascii="GHEA Grapalat" w:hAnsi="GHEA Grapalat"/>
        </w:rPr>
      </w:pPr>
      <w:r w:rsidRPr="00C12676">
        <w:rPr>
          <w:rFonts w:ascii="GHEA Grapalat" w:hAnsi="GHEA Grapalat"/>
        </w:rPr>
        <w:t>а.</w:t>
      </w:r>
      <w:r w:rsidR="003A6791" w:rsidRPr="00C12676">
        <w:rPr>
          <w:rFonts w:ascii="GHEA Grapalat" w:hAnsi="GHEA Grapalat"/>
        </w:rPr>
        <w:tab/>
      </w:r>
      <w:r w:rsidR="004834BA" w:rsidRPr="00C12676">
        <w:rPr>
          <w:rFonts w:ascii="GHEA Grapalat" w:hAnsi="GHEA Grapalat"/>
        </w:rPr>
        <w:t xml:space="preserve">если </w:t>
      </w:r>
      <w:r w:rsidRPr="00C12676">
        <w:rPr>
          <w:rFonts w:ascii="GHEA Grapalat" w:hAnsi="GHEA Grapalat"/>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C12676">
        <w:rPr>
          <w:rFonts w:ascii="Courier New" w:hAnsi="Courier New" w:cs="Courier New"/>
          <w:lang w:val="en-US"/>
        </w:rPr>
        <w:t> </w:t>
      </w:r>
      <w:r w:rsidRPr="00C12676">
        <w:rPr>
          <w:rFonts w:ascii="GHEA Grapalat" w:hAnsi="GHEA Grapalat"/>
        </w:rPr>
        <w:t>случае представления обеспечения одной заявки, его сумма исчисляется в отношении общей суммы ценовых предложений по</w:t>
      </w:r>
      <w:r w:rsidR="003A6791" w:rsidRPr="00C12676">
        <w:rPr>
          <w:rFonts w:ascii="Courier New" w:hAnsi="Courier New" w:cs="Courier New"/>
          <w:lang w:val="en-US"/>
        </w:rPr>
        <w:t> </w:t>
      </w:r>
      <w:r w:rsidRPr="00C12676">
        <w:rPr>
          <w:rFonts w:ascii="GHEA Grapalat" w:hAnsi="GHEA Grapalat"/>
        </w:rPr>
        <w:t>представленным лотам.</w:t>
      </w:r>
      <w:r w:rsidRPr="009044F1">
        <w:rPr>
          <w:rFonts w:ascii="GHEA Grapalat" w:hAnsi="GHEA Grapalat"/>
        </w:rPr>
        <w:t xml:space="preserve"> </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004834BA">
        <w:rPr>
          <w:rFonts w:ascii="GHEA Grapalat" w:hAnsi="GHEA Grapalat"/>
        </w:rPr>
        <w:t xml:space="preserve">если </w:t>
      </w:r>
      <w:r w:rsidRPr="009044F1">
        <w:rPr>
          <w:rFonts w:ascii="GHEA Grapalat" w:hAnsi="GHEA Grapalat"/>
        </w:rPr>
        <w:t>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w:t>
      </w:r>
      <w:r w:rsidR="00FE6DBA">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681F45"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E70FC4" w:rsidRPr="005114D0">
        <w:rPr>
          <w:rFonts w:ascii="GHEA Grapalat" w:hAnsi="GHEA Grapalat"/>
        </w:rPr>
        <w:tab/>
      </w:r>
      <w:r w:rsidRPr="009044F1">
        <w:rPr>
          <w:rFonts w:ascii="GHEA Grapalat" w:hAnsi="GHEA Grapalat"/>
        </w:rPr>
        <w:t>после вскрытия заявок отказался от дальнейшего</w:t>
      </w:r>
      <w:r w:rsidR="00681F45">
        <w:rPr>
          <w:rFonts w:ascii="GHEA Grapalat" w:hAnsi="GHEA Grapalat"/>
        </w:rPr>
        <w:t xml:space="preserve"> участия в настоящей процедуре.</w:t>
      </w:r>
    </w:p>
    <w:p w:rsidR="00A42E71" w:rsidRPr="00681F45"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7.4.</w:t>
      </w:r>
      <w:r w:rsidR="00E70FC4" w:rsidRPr="005114D0">
        <w:rPr>
          <w:rFonts w:ascii="GHEA Grapalat" w:hAnsi="GHEA Grapalat"/>
        </w:rPr>
        <w:tab/>
      </w:r>
      <w:r w:rsidRPr="009044F1">
        <w:rPr>
          <w:rFonts w:ascii="GHEA Grapalat" w:hAnsi="GHEA Grapalat"/>
        </w:rPr>
        <w:t>Обеспечение заявки должно быть действительно в течение 90</w:t>
      </w:r>
      <w:r w:rsidR="008E3C53">
        <w:rPr>
          <w:rFonts w:ascii="Courier New" w:hAnsi="Courier New" w:cs="Courier New"/>
        </w:rPr>
        <w:t> </w:t>
      </w:r>
      <w:r w:rsidRPr="009044F1">
        <w:rPr>
          <w:rFonts w:ascii="GHEA Grapalat" w:hAnsi="GHEA Grapalat"/>
        </w:rPr>
        <w:t xml:space="preserve">(девяноста) </w:t>
      </w:r>
      <w:r w:rsidR="00F80761">
        <w:rPr>
          <w:rFonts w:ascii="GHEA Grapalat" w:hAnsi="GHEA Grapalat"/>
        </w:rPr>
        <w:t xml:space="preserve">рабочих </w:t>
      </w:r>
      <w:r w:rsidRPr="009044F1">
        <w:rPr>
          <w:rFonts w:ascii="GHEA Grapalat" w:hAnsi="GHEA Grapalat"/>
        </w:rPr>
        <w:t xml:space="preserve">дней со дня подачи заявки. Обеспечение заявки подлежит возврату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Pr>
          <w:rFonts w:ascii="GHEA Grapalat" w:hAnsi="GHEA Grapalat"/>
        </w:rPr>
        <w:t>части 1 настоящего Приглашения.</w:t>
      </w: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07178" w:rsidRPr="009044F1">
        <w:rPr>
          <w:rFonts w:ascii="GHEA Grapalat" w:hAnsi="GHEA Grapalat"/>
          <w:b/>
        </w:rPr>
        <w:t xml:space="preserve">ПОДВЕДЕНИЕ ИТОГОВ </w:t>
      </w:r>
    </w:p>
    <w:p w:rsidR="000E21F2" w:rsidRPr="00B51F5D" w:rsidRDefault="00FD2748" w:rsidP="00E45430">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на "—"-ый день в "час в</w:t>
      </w:r>
      <w:r w:rsidR="000E21F2">
        <w:rPr>
          <w:rFonts w:ascii="GHEA Grapalat" w:hAnsi="GHEA Grapalat"/>
          <w:sz w:val="24"/>
          <w:szCs w:val="24"/>
        </w:rPr>
        <w:t xml:space="preserve">скрытия"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BodyTextIndent2"/>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либо те, которые не соответствуют </w:t>
      </w:r>
      <w:r w:rsidRPr="009044F1">
        <w:rPr>
          <w:rFonts w:ascii="GHEA Grapalat" w:hAnsi="GHEA Grapalat"/>
        </w:rPr>
        <w:lastRenderedPageBreak/>
        <w:t>требованиям приглашения</w:t>
      </w:r>
      <w:r w:rsidR="001151FB">
        <w:rPr>
          <w:rFonts w:ascii="GHEA Grapalat" w:hAnsi="GHEA Grapalat"/>
        </w:rPr>
        <w:t>.</w:t>
      </w:r>
    </w:p>
    <w:p w:rsidR="00B514E8" w:rsidRPr="009044F1"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 xml:space="preserve">частникопределяется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E13F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 xml:space="preserve">целью сокращения предложенных на заседании комиссии </w:t>
      </w:r>
      <w:r w:rsidRPr="009044F1">
        <w:rPr>
          <w:rFonts w:ascii="GHEA Grapalat" w:hAnsi="GHEA Grapalat"/>
          <w:sz w:val="24"/>
          <w:szCs w:val="24"/>
        </w:rPr>
        <w:lastRenderedPageBreak/>
        <w:t>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AB2976" w:rsidRDefault="009B6D58" w:rsidP="00AB2976">
      <w:pPr>
        <w:pStyle w:val="norm"/>
        <w:widowControl w:val="0"/>
        <w:tabs>
          <w:tab w:val="left" w:pos="1134"/>
        </w:tabs>
        <w:spacing w:after="160" w:line="240" w:lineRule="auto"/>
        <w:ind w:firstLine="567"/>
        <w:rPr>
          <w:rFonts w:ascii="GHEA Grapalat" w:hAnsi="GHEA Grapalat"/>
          <w:lang w:val="hy-AM"/>
        </w:rPr>
      </w:pPr>
      <w:r w:rsidRPr="004E675F">
        <w:rPr>
          <w:rFonts w:ascii="GHEA Grapalat" w:hAnsi="GHEA Grapalat"/>
          <w:sz w:val="24"/>
          <w:szCs w:val="24"/>
        </w:rPr>
        <w:t>е.</w:t>
      </w:r>
      <w:r w:rsidR="00C37724" w:rsidRPr="004E675F">
        <w:rPr>
          <w:rFonts w:ascii="GHEA Grapalat" w:hAnsi="GHEA Grapalat"/>
          <w:sz w:val="24"/>
          <w:szCs w:val="24"/>
        </w:rPr>
        <w:tab/>
      </w:r>
      <w:r w:rsidR="00AB2976" w:rsidRPr="004E675F">
        <w:rPr>
          <w:rFonts w:ascii="GHEA Grapalat" w:hAnsi="GHEA Grapalat"/>
        </w:rPr>
        <w:t>если на момент истечения установленного для переговоров окончательного срока представленные присутствующим</w:t>
      </w:r>
      <w:r w:rsidR="00B80C17" w:rsidRPr="004E675F">
        <w:rPr>
          <w:rFonts w:ascii="GHEA Grapalat" w:hAnsi="GHEA Grapalat"/>
        </w:rPr>
        <w:t>и</w:t>
      </w:r>
      <w:r w:rsidR="00AB2976" w:rsidRPr="004E675F">
        <w:rPr>
          <w:rFonts w:ascii="GHEA Grapalat" w:hAnsi="GHEA Grapalat"/>
        </w:rPr>
        <w:t xml:space="preserve">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w:t>
      </w:r>
      <w:r w:rsidR="00AB2976" w:rsidRPr="004E675F">
        <w:rPr>
          <w:rFonts w:ascii="GHEA Grapalat" w:hAnsi="GHEA Grapalat"/>
          <w:lang w:val="hy-AM"/>
        </w:rPr>
        <w:t xml:space="preserve"> </w:t>
      </w:r>
      <w:r w:rsidR="00AB2976" w:rsidRPr="004E675F">
        <w:rPr>
          <w:rFonts w:ascii="GHEA Grapalat" w:hAnsi="GHEA Grapalat"/>
        </w:rPr>
        <w:t xml:space="preserve">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предусмотрения дополнительных финансовых средств с продлением сроков </w:t>
      </w:r>
      <w:r w:rsidR="00196CE4" w:rsidRPr="004E675F">
        <w:rPr>
          <w:rFonts w:ascii="GHEA Grapalat" w:hAnsi="GHEA Grapalat"/>
        </w:rPr>
        <w:t>выполнения работ</w:t>
      </w:r>
      <w:r w:rsidR="00AB2976" w:rsidRPr="004E675F">
        <w:rPr>
          <w:rFonts w:ascii="GHEA Grapalat" w:hAnsi="GHEA Grapalat"/>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B514E8" w:rsidRPr="00522932" w:rsidRDefault="003572EA" w:rsidP="00AB297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r w:rsidR="00FD2748" w:rsidRPr="00522932">
        <w:rPr>
          <w:rFonts w:ascii="GHEA Grapalat" w:hAnsi="GHEA Grapalat"/>
          <w:sz w:val="24"/>
          <w:szCs w:val="24"/>
        </w:rPr>
        <w:t>8.</w:t>
      </w:r>
      <w:r w:rsidR="00FD6933" w:rsidRPr="00522932">
        <w:rPr>
          <w:rFonts w:ascii="GHEA Grapalat" w:hAnsi="GHEA Grapalat"/>
          <w:sz w:val="24"/>
          <w:szCs w:val="24"/>
        </w:rPr>
        <w:t>7</w:t>
      </w:r>
      <w:r w:rsidR="00FD2748" w:rsidRPr="00522932">
        <w:rPr>
          <w:rFonts w:ascii="GHEA Grapalat" w:hAnsi="GHEA Grapalat"/>
          <w:sz w:val="24"/>
          <w:szCs w:val="24"/>
        </w:rPr>
        <w:t>.</w:t>
      </w:r>
      <w:r w:rsidR="00C37724" w:rsidRPr="00522932">
        <w:rPr>
          <w:rFonts w:ascii="GHEA Grapalat" w:hAnsi="GHEA Grapalat"/>
          <w:sz w:val="24"/>
          <w:szCs w:val="24"/>
        </w:rPr>
        <w:tab/>
      </w:r>
      <w:r w:rsidR="00FD2748"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00FD2748" w:rsidRPr="00522932">
        <w:rPr>
          <w:rFonts w:ascii="GHEA Grapalat" w:hAnsi="GHEA Grapalat"/>
          <w:sz w:val="24"/>
          <w:szCs w:val="24"/>
        </w:rPr>
        <w:t>документ</w:t>
      </w:r>
      <w:r w:rsidR="00F7541A" w:rsidRPr="00522932">
        <w:rPr>
          <w:rFonts w:ascii="GHEA Grapalat" w:hAnsi="GHEA Grapalat"/>
          <w:sz w:val="24"/>
          <w:szCs w:val="24"/>
        </w:rPr>
        <w:t>ы</w:t>
      </w:r>
      <w:r w:rsidR="00FD2748" w:rsidRPr="00522932">
        <w:rPr>
          <w:rFonts w:ascii="GHEA Grapalat" w:hAnsi="GHEA Grapalat"/>
          <w:sz w:val="24"/>
          <w:szCs w:val="24"/>
        </w:rPr>
        <w:t xml:space="preserve">, с которыми он ознакомляется на месте, с правом </w:t>
      </w:r>
      <w:r w:rsidR="00FD2748" w:rsidRPr="00522932">
        <w:rPr>
          <w:rFonts w:ascii="GHEA Grapalat" w:hAnsi="GHEA Grapalat"/>
          <w:sz w:val="24"/>
          <w:szCs w:val="24"/>
        </w:rPr>
        <w:lastRenderedPageBreak/>
        <w:t>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00FD2748" w:rsidRPr="00522932">
        <w:rPr>
          <w:rFonts w:ascii="GHEA Grapalat" w:hAnsi="GHEA Grapalat"/>
          <w:sz w:val="24"/>
          <w:szCs w:val="24"/>
        </w:rPr>
        <w:t>препятствуя нормальному функционированию комиссии.</w:t>
      </w:r>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D800E8" w:rsidRPr="00D67FDE">
        <w:rPr>
          <w:rFonts w:ascii="GHEA Grapalat" w:hAnsi="GHEA Grapalat"/>
          <w:sz w:val="24"/>
          <w:szCs w:val="24"/>
        </w:rPr>
        <w:t>7</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82F00">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682F00">
        <w:rPr>
          <w:rFonts w:ascii="GHEA Grapalat" w:hAnsi="GHEA Grapalat"/>
          <w:sz w:val="24"/>
          <w:szCs w:val="24"/>
        </w:rPr>
        <w:t>7</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9E57F9">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DC1D04">
        <w:rPr>
          <w:rFonts w:ascii="GHEA Grapalat" w:hAnsi="GHEA Grapalat"/>
          <w:sz w:val="24"/>
          <w:szCs w:val="24"/>
        </w:rPr>
        <w:t>10</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24EC1">
        <w:rPr>
          <w:rFonts w:ascii="GHEA Grapalat" w:hAnsi="GHEA Grapalat"/>
          <w:sz w:val="24"/>
          <w:szCs w:val="24"/>
        </w:rPr>
        <w:t>1</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036C98">
        <w:rPr>
          <w:rFonts w:ascii="GHEA Grapalat" w:hAnsi="GHEA Grapalat"/>
        </w:rPr>
        <w:t>2</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077036">
        <w:rPr>
          <w:rFonts w:ascii="GHEA Grapalat" w:hAnsi="GHEA Grapalat"/>
        </w:rPr>
        <w:t>3</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B4489A">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47567E">
        <w:rPr>
          <w:rFonts w:ascii="GHEA Grapalat" w:hAnsi="GHEA Grapalat"/>
          <w:sz w:val="24"/>
          <w:szCs w:val="24"/>
        </w:rPr>
        <w:t>8</w:t>
      </w:r>
      <w:r w:rsidR="00A74478" w:rsidRPr="00A74478">
        <w:rPr>
          <w:rFonts w:ascii="GHEA Grapalat" w:hAnsi="GHEA Grapalat"/>
          <w:sz w:val="24"/>
          <w:szCs w:val="24"/>
        </w:rPr>
        <w:t xml:space="preserve"> и 8.</w:t>
      </w:r>
      <w:r w:rsidR="0047567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w:t>
      </w:r>
      <w:r w:rsidR="00A74478" w:rsidRPr="00A74478">
        <w:rPr>
          <w:rFonts w:ascii="GHEA Grapalat" w:hAnsi="GHEA Grapalat"/>
          <w:sz w:val="24"/>
          <w:szCs w:val="24"/>
        </w:rPr>
        <w:lastRenderedPageBreak/>
        <w:t>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A66F8E">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FA1A78">
        <w:rPr>
          <w:rFonts w:ascii="GHEA Grapalat" w:hAnsi="GHEA Grapalat"/>
        </w:rPr>
        <w:t>6</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F64849">
        <w:rPr>
          <w:rFonts w:ascii="GHEA Grapalat" w:hAnsi="GHEA Grapalat"/>
          <w:sz w:val="24"/>
          <w:szCs w:val="24"/>
        </w:rPr>
        <w:t>7</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FootnoteReference"/>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5C20A6">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2E6A0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B41F31">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 xml:space="preserve">заключении договора содержит краткую информацию об оценке заявок, </w:t>
      </w:r>
      <w:r w:rsidRPr="009044F1">
        <w:rPr>
          <w:rFonts w:ascii="GHEA Grapalat" w:hAnsi="GHEA Grapalat"/>
          <w:sz w:val="24"/>
          <w:szCs w:val="24"/>
        </w:rPr>
        <w:lastRenderedPageBreak/>
        <w:t>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F72026">
        <w:rPr>
          <w:rFonts w:ascii="GHEA Grapalat" w:hAnsi="GHEA Grapalat"/>
          <w:sz w:val="24"/>
          <w:szCs w:val="24"/>
        </w:rPr>
        <w:t>2</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24BAD">
        <w:rPr>
          <w:rFonts w:ascii="GHEA Grapalat" w:hAnsi="GHEA Grapalat"/>
        </w:rPr>
        <w:t>22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D24BAD">
        <w:rPr>
          <w:rFonts w:ascii="GHEA Grapalat" w:hAnsi="GHEA Grapalat"/>
        </w:rPr>
        <w:t xml:space="preserve">2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 xml:space="preserve">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w:t>
      </w:r>
      <w:r w:rsidRPr="009044F1">
        <w:rPr>
          <w:rFonts w:ascii="GHEA Grapalat" w:hAnsi="GHEA Grapalat"/>
        </w:rPr>
        <w:lastRenderedPageBreak/>
        <w:t>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8A3CE7" w:rsidRPr="003B6812">
        <w:rPr>
          <w:rFonts w:ascii="GHEA Grapalat" w:hAnsi="GHEA Grapalat"/>
        </w:rPr>
        <w:t>Размер обеспечения квалификации равен 15 процентам ценового предложения отобранного участника.Обеспечение квалификации представляется в виде соглашения о неустойке (приложение 4. 2) или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11.1</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контракта.</w:t>
      </w:r>
      <w:r w:rsidRPr="00E62C19">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Pr="0001217D"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35631F" w:rsidRDefault="00D2548C" w:rsidP="00D2548C">
      <w:pPr>
        <w:widowControl w:val="0"/>
        <w:tabs>
          <w:tab w:val="left" w:pos="1276"/>
        </w:tabs>
        <w:spacing w:after="160"/>
        <w:ind w:firstLine="567"/>
        <w:jc w:val="both"/>
        <w:rPr>
          <w:rFonts w:ascii="GHEA Grapalat" w:hAnsi="GHEA Grapalat"/>
        </w:rPr>
      </w:pPr>
      <w:r w:rsidRPr="00D50B30">
        <w:rPr>
          <w:rFonts w:ascii="GHEA Grapalat" w:hAnsi="GHEA Grapalat" w:cs="Sylfaen"/>
        </w:rPr>
        <w:t>Обеспечение квалификации в виде гарантии отобранный участник представляет согласно приложению 4 или приложению 4.1</w:t>
      </w:r>
      <w:r w:rsidR="00512362" w:rsidRPr="00D50B30">
        <w:rPr>
          <w:rFonts w:ascii="GHEA Grapalat" w:hAnsi="GHEA Grapalat" w:cs="Sylfaen"/>
        </w:rPr>
        <w:t>.</w:t>
      </w:r>
      <w:r w:rsidR="00B71FA8" w:rsidRPr="00D50B30">
        <w:rPr>
          <w:rStyle w:val="FootnoteReference"/>
          <w:rFonts w:ascii="GHEA Grapalat" w:hAnsi="GHEA Grapalat"/>
        </w:rPr>
        <w:footnoteReference w:customMarkFollows="1" w:id="10"/>
        <w:t>12</w:t>
      </w:r>
      <w:r w:rsidR="00A6609C" w:rsidRPr="0027573B">
        <w:rPr>
          <w:rFonts w:ascii="GHEA Grapalat" w:hAnsi="GHEA Grapalat"/>
        </w:rPr>
        <w:t xml:space="preserve">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C108EE">
        <w:rPr>
          <w:rStyle w:val="FootnoteReference"/>
          <w:rFonts w:ascii="GHEA Grapalat" w:hAnsi="GHEA Grapalat"/>
        </w:rPr>
        <w:footnoteReference w:customMarkFollows="1" w:id="11"/>
        <w:t>13</w:t>
      </w:r>
      <w:r w:rsidR="00375E5E">
        <w:rPr>
          <w:rFonts w:ascii="GHEA Grapalat" w:hAnsi="GHEA Grapalat"/>
        </w:rPr>
        <w:t>.</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w:t>
      </w:r>
      <w:r w:rsidR="0076763C" w:rsidRPr="009044F1">
        <w:rPr>
          <w:rFonts w:ascii="GHEA Grapalat" w:hAnsi="GHEA Grapalat"/>
        </w:rPr>
        <w:lastRenderedPageBreak/>
        <w:t>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 xml:space="preserve">ДЕЙСТВИЙ И (ИЛИ) ПРИНЯТЫХ РЕШЕНИЙ, </w:t>
      </w:r>
      <w:r w:rsidRPr="009044F1">
        <w:rPr>
          <w:rFonts w:ascii="GHEA Grapalat" w:hAnsi="GHEA Grapalat"/>
          <w:b/>
        </w:rPr>
        <w:lastRenderedPageBreak/>
        <w:t>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E23E9C">
        <w:rPr>
          <w:rFonts w:ascii="GHEA Grapalat" w:hAnsi="GHEA Grapalat"/>
        </w:rPr>
        <w:t>2</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lastRenderedPageBreak/>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 xml:space="preserve">в письменной форме или в воспроизведенном </w:t>
      </w:r>
      <w:r w:rsidR="00A677CD" w:rsidRPr="00D3436F">
        <w:rPr>
          <w:rFonts w:ascii="GHEA Grapalat" w:hAnsi="GHEA Grapalat" w:cs="Sylfaen"/>
        </w:rPr>
        <w:lastRenderedPageBreak/>
        <w:t>(отсканированном)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lastRenderedPageBreak/>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096865" w:rsidRPr="00374F4A" w:rsidRDefault="004373E3" w:rsidP="0099052C">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FootnoteReference"/>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1" w:author="Vardan" w:date="2020-06-03T18:32:00Z">
        <w:r w:rsidR="002C0665" w:rsidDel="00C14716">
          <w:rPr>
            <w:rFonts w:ascii="GHEA Grapalat" w:hAnsi="GHEA Grapalat"/>
          </w:rPr>
          <w:delText>,</w:delText>
        </w:r>
      </w:del>
      <w:ins w:id="2"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w:t>
      </w:r>
      <w:r w:rsidRPr="009044F1">
        <w:rPr>
          <w:rFonts w:ascii="GHEA Grapalat" w:hAnsi="GHEA Grapalat"/>
        </w:rPr>
        <w:lastRenderedPageBreak/>
        <w:t>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 xml:space="preserve">2.6 </w:t>
      </w:r>
      <w:r w:rsidR="00F27A50" w:rsidRPr="00D860D7">
        <w:rPr>
          <w:rFonts w:ascii="GHEA Grapalat" w:hAnsi="GHEA Grapalat"/>
          <w:sz w:val="24"/>
          <w:szCs w:val="24"/>
        </w:rPr>
        <w:t>При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FootnoteReference"/>
          <w:rFonts w:ascii="GHEA Grapalat" w:hAnsi="GHEA Grapalat"/>
          <w:sz w:val="24"/>
          <w:szCs w:val="24"/>
        </w:rPr>
        <w:footnoteReference w:customMarkFollows="1" w:id="15"/>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w:t>
      </w:r>
      <w:r w:rsidR="00665F0E" w:rsidRPr="00665F0E">
        <w:rPr>
          <w:rFonts w:ascii="GHEA Grapalat" w:hAnsi="GHEA Grapalat"/>
        </w:rPr>
        <w:t>2</w:t>
      </w:r>
      <w:r w:rsidRPr="002658C9">
        <w:rPr>
          <w:rFonts w:ascii="GHEA Grapalat" w:hAnsi="GHEA Grapalat"/>
        </w:rPr>
        <w:t>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lastRenderedPageBreak/>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665F0E" w:rsidRDefault="00665F0E" w:rsidP="008B1F31">
      <w:pPr>
        <w:widowControl w:val="0"/>
        <w:tabs>
          <w:tab w:val="left" w:pos="1134"/>
        </w:tabs>
        <w:spacing w:after="160"/>
        <w:ind w:firstLine="567"/>
        <w:jc w:val="both"/>
        <w:rPr>
          <w:rFonts w:ascii="GHEA Grapalat" w:hAnsi="GHEA Grapalat" w:cs="Sylfaen"/>
        </w:rPr>
      </w:pPr>
    </w:p>
    <w:p w:rsidR="00665F0E" w:rsidRDefault="00665F0E" w:rsidP="008B1F31">
      <w:pPr>
        <w:widowControl w:val="0"/>
        <w:tabs>
          <w:tab w:val="left" w:pos="1134"/>
        </w:tabs>
        <w:spacing w:after="160"/>
        <w:ind w:firstLine="567"/>
        <w:jc w:val="both"/>
        <w:rPr>
          <w:rFonts w:ascii="GHEA Grapalat" w:hAnsi="GHEA Grapalat" w:cs="Sylfaen"/>
        </w:rPr>
      </w:pPr>
    </w:p>
    <w:p w:rsidR="00665F0E" w:rsidRDefault="00665F0E" w:rsidP="008B1F31">
      <w:pPr>
        <w:widowControl w:val="0"/>
        <w:tabs>
          <w:tab w:val="left" w:pos="1134"/>
        </w:tabs>
        <w:spacing w:after="160"/>
        <w:ind w:firstLine="567"/>
        <w:jc w:val="both"/>
        <w:rPr>
          <w:rFonts w:ascii="GHEA Grapalat" w:hAnsi="GHEA Grapalat" w:cs="Sylfaen"/>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65F0E" w:rsidRPr="00D63E4A">
        <w:rPr>
          <w:rFonts w:ascii="GHEA Grapalat" w:hAnsi="GHEA Grapalat"/>
          <w:i/>
        </w:rPr>
        <w:t>ЛОМШ-BMAShDzB-2</w:t>
      </w:r>
      <w:r w:rsidR="00665F0E" w:rsidRPr="00665F0E">
        <w:rPr>
          <w:rFonts w:ascii="GHEA Grapalat" w:hAnsi="GHEA Grapalat"/>
          <w:i/>
        </w:rPr>
        <w:t>1</w:t>
      </w:r>
      <w:r w:rsidR="00665F0E" w:rsidRPr="00D63E4A">
        <w:rPr>
          <w:rFonts w:ascii="GHEA Grapalat" w:hAnsi="GHEA Grapalat"/>
          <w:i/>
        </w:rPr>
        <w:t>/</w:t>
      </w:r>
      <w:r w:rsidR="00665F0E">
        <w:rPr>
          <w:rFonts w:ascii="GHEA Grapalat" w:hAnsi="GHEA Grapalat"/>
          <w:i/>
        </w:rPr>
        <w:t>11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65F0E" w:rsidRPr="00D63E4A">
        <w:rPr>
          <w:rFonts w:ascii="GHEA Grapalat" w:hAnsi="GHEA Grapalat"/>
          <w:i/>
        </w:rPr>
        <w:t>ЛОМШ-BMAShDzB-2</w:t>
      </w:r>
      <w:r w:rsidR="00665F0E">
        <w:rPr>
          <w:rFonts w:ascii="GHEA Grapalat" w:hAnsi="GHEA Grapalat"/>
          <w:i/>
          <w:lang w:val="en-US"/>
        </w:rPr>
        <w:t>1</w:t>
      </w:r>
      <w:r w:rsidR="00665F0E" w:rsidRPr="00D63E4A">
        <w:rPr>
          <w:rFonts w:ascii="GHEA Grapalat" w:hAnsi="GHEA Grapalat"/>
          <w:i/>
        </w:rPr>
        <w:t>/</w:t>
      </w:r>
      <w:r w:rsidR="00665F0E">
        <w:rPr>
          <w:rFonts w:ascii="GHEA Grapalat" w:hAnsi="GHEA Grapalat"/>
          <w:i/>
        </w:rPr>
        <w:t>11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665F0E" w:rsidRPr="00D63E4A">
        <w:rPr>
          <w:rFonts w:ascii="GHEA Grapalat" w:hAnsi="GHEA Grapalat"/>
          <w:i/>
        </w:rPr>
        <w:t>ЛОМШ-BMAShDzB-2</w:t>
      </w:r>
      <w:r w:rsidR="00665F0E" w:rsidRPr="00665F0E">
        <w:rPr>
          <w:rFonts w:ascii="GHEA Grapalat" w:hAnsi="GHEA Grapalat"/>
          <w:i/>
        </w:rPr>
        <w:t>1</w:t>
      </w:r>
      <w:r w:rsidR="00665F0E" w:rsidRPr="00D63E4A">
        <w:rPr>
          <w:rFonts w:ascii="GHEA Grapalat" w:hAnsi="GHEA Grapalat"/>
          <w:i/>
        </w:rPr>
        <w:t>/</w:t>
      </w:r>
      <w:r w:rsidR="00665F0E">
        <w:rPr>
          <w:rFonts w:ascii="GHEA Grapalat" w:hAnsi="GHEA Grapalat"/>
          <w:i/>
        </w:rPr>
        <w:t>11</w:t>
      </w:r>
      <w:r w:rsidR="00665F0E" w:rsidRPr="00665F0E">
        <w:rPr>
          <w:rFonts w:ascii="GHEA Grapalat" w:hAnsi="GHEA Grapalat"/>
          <w:i/>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665F0E" w:rsidRPr="00D63E4A">
        <w:rPr>
          <w:rFonts w:ascii="GHEA Grapalat" w:hAnsi="GHEA Grapalat"/>
          <w:i/>
        </w:rPr>
        <w:t>ЛОМШ-BMAShDzB-2</w:t>
      </w:r>
      <w:r w:rsidR="00665F0E" w:rsidRPr="00665F0E">
        <w:rPr>
          <w:rFonts w:ascii="GHEA Grapalat" w:hAnsi="GHEA Grapalat"/>
          <w:i/>
        </w:rPr>
        <w:t>1</w:t>
      </w:r>
      <w:r w:rsidR="00665F0E" w:rsidRPr="00D63E4A">
        <w:rPr>
          <w:rFonts w:ascii="GHEA Grapalat" w:hAnsi="GHEA Grapalat"/>
          <w:i/>
        </w:rPr>
        <w:t>/</w:t>
      </w:r>
      <w:r w:rsidR="00665F0E">
        <w:rPr>
          <w:rFonts w:ascii="GHEA Grapalat" w:hAnsi="GHEA Grapalat"/>
          <w:i/>
        </w:rPr>
        <w:t>11</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16"/>
        <w:t>**</w:t>
      </w:r>
      <w:r>
        <w:rPr>
          <w:rFonts w:ascii="GHEA Grapalat" w:hAnsi="GHEA Grapalat"/>
        </w:rPr>
        <w:t xml:space="preserve"> и подтверждает, что информация относительно </w:t>
      </w:r>
      <w:r>
        <w:rPr>
          <w:rFonts w:ascii="GHEA Grapalat" w:hAnsi="GHEA Grapalat"/>
        </w:rPr>
        <w:lastRenderedPageBreak/>
        <w:t>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7"/>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665F0E" w:rsidRPr="00D63E4A">
        <w:rPr>
          <w:rFonts w:ascii="GHEA Grapalat" w:hAnsi="GHEA Grapalat"/>
          <w:i/>
        </w:rPr>
        <w:t>ЛОМШ-BMAShDzB-2</w:t>
      </w:r>
      <w:r w:rsidR="00665F0E" w:rsidRPr="00665F0E">
        <w:rPr>
          <w:rFonts w:ascii="GHEA Grapalat" w:hAnsi="GHEA Grapalat"/>
          <w:i/>
        </w:rPr>
        <w:t>1</w:t>
      </w:r>
      <w:r w:rsidR="00665F0E" w:rsidRPr="00D63E4A">
        <w:rPr>
          <w:rFonts w:ascii="GHEA Grapalat" w:hAnsi="GHEA Grapalat"/>
          <w:i/>
        </w:rPr>
        <w:t>/</w:t>
      </w:r>
      <w:r w:rsidR="00665F0E">
        <w:rPr>
          <w:rFonts w:ascii="GHEA Grapalat" w:hAnsi="GHEA Grapalat"/>
          <w:i/>
        </w:rPr>
        <w:t>11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Heading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665F0E" w:rsidRPr="00D63E4A">
        <w:rPr>
          <w:rFonts w:ascii="GHEA Grapalat" w:hAnsi="GHEA Grapalat"/>
          <w:i/>
        </w:rPr>
        <w:t>ЛОМШ-BMAShDzB-2</w:t>
      </w:r>
      <w:r w:rsidR="00665F0E" w:rsidRPr="00665F0E">
        <w:rPr>
          <w:rFonts w:ascii="GHEA Grapalat" w:hAnsi="GHEA Grapalat"/>
          <w:i/>
        </w:rPr>
        <w:t>1</w:t>
      </w:r>
      <w:r w:rsidR="00665F0E" w:rsidRPr="00D63E4A">
        <w:rPr>
          <w:rFonts w:ascii="GHEA Grapalat" w:hAnsi="GHEA Grapalat"/>
          <w:i/>
        </w:rPr>
        <w:t>/</w:t>
      </w:r>
      <w:r w:rsidR="00665F0E">
        <w:rPr>
          <w:rFonts w:ascii="GHEA Grapalat" w:hAnsi="GHEA Grapalat"/>
          <w:i/>
        </w:rPr>
        <w:t>11</w:t>
      </w:r>
      <w:r w:rsidR="00665F0E" w:rsidRPr="00665F0E">
        <w:rPr>
          <w:rFonts w:ascii="GHEA Grapalat" w:hAnsi="GHEA Grapalat"/>
          <w:i/>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363"/>
        <w:gridCol w:w="1335"/>
        <w:gridCol w:w="1325"/>
        <w:gridCol w:w="1716"/>
        <w:gridCol w:w="1721"/>
        <w:gridCol w:w="1471"/>
      </w:tblGrid>
      <w:tr w:rsidR="00D043C1" w:rsidRPr="00206AF8" w:rsidTr="00412165">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6"/>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786EB3" w:rsidRPr="00206AF8" w:rsidTr="00412165">
        <w:trPr>
          <w:trHeight w:val="696"/>
        </w:trPr>
        <w:tc>
          <w:tcPr>
            <w:tcW w:w="1242" w:type="dxa"/>
            <w:vMerge/>
            <w:vAlign w:val="center"/>
          </w:tcPr>
          <w:p w:rsidR="00786EB3" w:rsidRPr="00206AF8" w:rsidRDefault="00786EB3" w:rsidP="00FF3F2A">
            <w:pPr>
              <w:widowControl w:val="0"/>
              <w:jc w:val="center"/>
              <w:rPr>
                <w:rFonts w:ascii="GHEA Grapalat" w:hAnsi="GHEA Grapalat"/>
                <w:b/>
                <w:bCs/>
                <w:sz w:val="20"/>
                <w:szCs w:val="20"/>
              </w:rPr>
            </w:pPr>
          </w:p>
        </w:tc>
        <w:tc>
          <w:tcPr>
            <w:tcW w:w="1363" w:type="dxa"/>
            <w:vAlign w:val="center"/>
          </w:tcPr>
          <w:p w:rsidR="00786EB3" w:rsidRDefault="00786EB3" w:rsidP="00FF3F2A">
            <w:pPr>
              <w:widowControl w:val="0"/>
              <w:jc w:val="center"/>
              <w:rPr>
                <w:rFonts w:ascii="GHEA Grapalat" w:hAnsi="GHEA Grapalat"/>
                <w:b/>
                <w:sz w:val="20"/>
                <w:szCs w:val="20"/>
              </w:rPr>
            </w:pPr>
            <w:r>
              <w:rPr>
                <w:rFonts w:ascii="GHEA Grapalat" w:hAnsi="GHEA Grapalat"/>
                <w:b/>
                <w:sz w:val="20"/>
                <w:szCs w:val="20"/>
              </w:rPr>
              <w:t>фирменное</w:t>
            </w:r>
          </w:p>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335"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325" w:type="dxa"/>
            <w:vAlign w:val="center"/>
          </w:tcPr>
          <w:p w:rsidR="00786EB3" w:rsidRPr="00BF7253" w:rsidRDefault="00786EB3"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16"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21" w:type="dxa"/>
            <w:vAlign w:val="center"/>
          </w:tcPr>
          <w:p w:rsidR="00786EB3" w:rsidRPr="00206AF8" w:rsidRDefault="00786EB3"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1471" w:type="dxa"/>
            <w:vAlign w:val="center"/>
          </w:tcPr>
          <w:p w:rsidR="00786EB3" w:rsidRPr="00206AF8" w:rsidRDefault="00786EB3"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r w:rsidR="00786EB3" w:rsidRPr="00206AF8" w:rsidTr="00412165">
        <w:tc>
          <w:tcPr>
            <w:tcW w:w="1242"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63"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3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325"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16"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721" w:type="dxa"/>
          </w:tcPr>
          <w:p w:rsidR="00786EB3" w:rsidRPr="00206AF8" w:rsidRDefault="00786EB3" w:rsidP="00FF3F2A">
            <w:pPr>
              <w:pStyle w:val="Heading3"/>
              <w:keepNext w:val="0"/>
              <w:widowControl w:val="0"/>
              <w:spacing w:line="240" w:lineRule="auto"/>
              <w:jc w:val="left"/>
              <w:rPr>
                <w:rFonts w:ascii="GHEA Grapalat" w:hAnsi="GHEA Grapalat"/>
                <w:b/>
              </w:rPr>
            </w:pPr>
          </w:p>
        </w:tc>
        <w:tc>
          <w:tcPr>
            <w:tcW w:w="1471" w:type="dxa"/>
          </w:tcPr>
          <w:p w:rsidR="00786EB3" w:rsidRPr="00206AF8" w:rsidRDefault="00786EB3"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BodyTextIndent3"/>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65F0E" w:rsidRPr="00D63E4A">
        <w:rPr>
          <w:rFonts w:ascii="GHEA Grapalat" w:hAnsi="GHEA Grapalat"/>
          <w:i/>
        </w:rPr>
        <w:t>ЛОМШ-BMAShDzB-2</w:t>
      </w:r>
      <w:r w:rsidR="00665F0E" w:rsidRPr="00665F0E">
        <w:rPr>
          <w:rFonts w:ascii="GHEA Grapalat" w:hAnsi="GHEA Grapalat"/>
          <w:i/>
        </w:rPr>
        <w:t>1</w:t>
      </w:r>
      <w:r w:rsidR="00665F0E" w:rsidRPr="00D63E4A">
        <w:rPr>
          <w:rFonts w:ascii="GHEA Grapalat" w:hAnsi="GHEA Grapalat"/>
          <w:i/>
        </w:rPr>
        <w:t>/</w:t>
      </w:r>
      <w:r w:rsidR="00665F0E">
        <w:rPr>
          <w:rFonts w:ascii="GHEA Grapalat" w:hAnsi="GHEA Grapalat"/>
          <w:i/>
        </w:rPr>
        <w:t>11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665F0E" w:rsidRPr="00D63E4A">
        <w:rPr>
          <w:rFonts w:ascii="GHEA Grapalat" w:hAnsi="GHEA Grapalat"/>
          <w:i/>
        </w:rPr>
        <w:t>ЛОМШ-BMAShDzB-2</w:t>
      </w:r>
      <w:r w:rsidR="00665F0E" w:rsidRPr="00665F0E">
        <w:rPr>
          <w:rFonts w:ascii="GHEA Grapalat" w:hAnsi="GHEA Grapalat"/>
          <w:i/>
        </w:rPr>
        <w:t>1</w:t>
      </w:r>
      <w:r w:rsidR="00665F0E" w:rsidRPr="00D63E4A">
        <w:rPr>
          <w:rFonts w:ascii="GHEA Grapalat" w:hAnsi="GHEA Grapalat"/>
          <w:i/>
        </w:rPr>
        <w:t>/</w:t>
      </w:r>
      <w:r w:rsidR="00665F0E">
        <w:rPr>
          <w:rFonts w:ascii="GHEA Grapalat" w:hAnsi="GHEA Grapalat"/>
          <w:i/>
        </w:rPr>
        <w:t>11</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75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29"/>
        <w:gridCol w:w="1743"/>
        <w:gridCol w:w="2060"/>
        <w:gridCol w:w="1808"/>
        <w:gridCol w:w="1619"/>
      </w:tblGrid>
      <w:tr w:rsidR="006A7C27" w:rsidRPr="005744FC" w:rsidTr="00665F0E">
        <w:trPr>
          <w:trHeight w:val="924"/>
          <w:jc w:val="center"/>
        </w:trPr>
        <w:tc>
          <w:tcPr>
            <w:tcW w:w="152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43"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808"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8"/>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665F0E">
        <w:trPr>
          <w:trHeight w:val="265"/>
          <w:jc w:val="center"/>
        </w:trPr>
        <w:tc>
          <w:tcPr>
            <w:tcW w:w="1529"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808"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61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665F0E">
        <w:trPr>
          <w:trHeight w:val="20"/>
          <w:jc w:val="center"/>
        </w:trPr>
        <w:tc>
          <w:tcPr>
            <w:tcW w:w="152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43"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665F0E">
        <w:trPr>
          <w:trHeight w:val="525"/>
          <w:jc w:val="center"/>
        </w:trPr>
        <w:tc>
          <w:tcPr>
            <w:tcW w:w="152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43"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665F0E">
        <w:trPr>
          <w:trHeight w:val="20"/>
          <w:jc w:val="center"/>
        </w:trPr>
        <w:tc>
          <w:tcPr>
            <w:tcW w:w="152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43"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665F0E">
        <w:trPr>
          <w:trHeight w:val="20"/>
          <w:jc w:val="center"/>
        </w:trPr>
        <w:tc>
          <w:tcPr>
            <w:tcW w:w="152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43"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9"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665F0E">
        <w:trPr>
          <w:trHeight w:val="272"/>
          <w:jc w:val="center"/>
        </w:trPr>
        <w:tc>
          <w:tcPr>
            <w:tcW w:w="152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43"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80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9"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B2572B" w:rsidRPr="00B138F3" w:rsidRDefault="00B2572B" w:rsidP="00B46D58">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65F0E" w:rsidRPr="00D63E4A">
        <w:rPr>
          <w:rFonts w:ascii="GHEA Grapalat" w:hAnsi="GHEA Grapalat"/>
          <w:i/>
        </w:rPr>
        <w:t>ЛОМШ-BMAShDzB-2</w:t>
      </w:r>
      <w:r w:rsidR="00665F0E" w:rsidRPr="00665F0E">
        <w:rPr>
          <w:rFonts w:ascii="GHEA Grapalat" w:hAnsi="GHEA Grapalat"/>
          <w:i/>
        </w:rPr>
        <w:t>1</w:t>
      </w:r>
      <w:r w:rsidR="00665F0E" w:rsidRPr="00D63E4A">
        <w:rPr>
          <w:rFonts w:ascii="GHEA Grapalat" w:hAnsi="GHEA Grapalat"/>
          <w:i/>
        </w:rPr>
        <w:t>/</w:t>
      </w:r>
      <w:r w:rsidR="00665F0E">
        <w:rPr>
          <w:rFonts w:ascii="GHEA Grapalat" w:hAnsi="GHEA Grapalat"/>
          <w:i/>
        </w:rPr>
        <w:t>11</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девяносто рабочих дней со дня подачи принципалом заявки на участие в организованной бенефициаром процедуре закупок под кодом   ________________________________.</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rsidR="007A4FB9" w:rsidRDefault="007A4FB9" w:rsidP="007A4FB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8F0977">
        <w:rPr>
          <w:rFonts w:ascii="GHEA Grapalat" w:eastAsiaTheme="minorHAnsi" w:hAnsi="GHEA Grapalat" w:cstheme="minorBidi"/>
        </w:rPr>
        <w:t xml:space="preserve">Информацию о факте предоставления настоящей гарантии </w:t>
      </w:r>
      <w:r w:rsidR="004B6770" w:rsidRPr="008F0977">
        <w:rPr>
          <w:rFonts w:ascii="GHEA Grapalat" w:eastAsiaTheme="minorHAnsi" w:hAnsi="GHEA Grapalat" w:cstheme="minorBidi"/>
        </w:rPr>
        <w:t>-</w:t>
      </w:r>
      <w:r w:rsidR="004B6770" w:rsidRPr="008F0977">
        <w:t xml:space="preserve"> </w:t>
      </w:r>
      <w:r w:rsidR="004B6770" w:rsidRPr="008F0977">
        <w:rPr>
          <w:rFonts w:ascii="GHEA Grapalat" w:eastAsiaTheme="minorHAnsi" w:hAnsi="GHEA Grapalat" w:cstheme="minorBidi"/>
        </w:rPr>
        <w:t xml:space="preserve">номер гарантии, наименование предоставляющего банка и код, указанный в пункте 1 настоящей гарантии, </w:t>
      </w:r>
      <w:r w:rsidRPr="008F0977">
        <w:rPr>
          <w:rFonts w:ascii="GHEA Grapalat" w:eastAsiaTheme="minorHAnsi" w:hAnsi="GHEA Grapalat" w:cstheme="minorBidi"/>
        </w:rPr>
        <w:t>без</w:t>
      </w:r>
      <w:r w:rsidRPr="00402C45">
        <w:rPr>
          <w:rFonts w:ascii="GHEA Grapalat" w:eastAsiaTheme="minorHAnsi" w:hAnsi="GHEA Grapalat" w:cstheme="minorBidi"/>
        </w:rPr>
        <w:t xml:space="preserve">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7A4FB9" w:rsidRDefault="007A4FB9" w:rsidP="007A4FB9">
      <w:pPr>
        <w:pStyle w:val="NormalWeb"/>
        <w:shd w:val="clear" w:color="auto" w:fill="FFFFFF"/>
        <w:spacing w:before="0" w:beforeAutospacing="0" w:after="0" w:afterAutospacing="0"/>
        <w:ind w:firstLine="375"/>
        <w:jc w:val="both"/>
        <w:rPr>
          <w:rStyle w:val="Strong"/>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9B09D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6. Бенефициар предъявляет требование лицу, выдающему гарантию, в письменной форме. К требованию </w:t>
      </w:r>
      <w:r w:rsidR="009B09D3" w:rsidRPr="00B138F3">
        <w:rPr>
          <w:rFonts w:ascii="GHEA Grapalat" w:eastAsiaTheme="minorHAnsi" w:hAnsi="GHEA Grapalat" w:cstheme="minorBidi"/>
        </w:rPr>
        <w:t>прилага</w:t>
      </w:r>
      <w:r w:rsidR="009B09D3" w:rsidRPr="00C65612">
        <w:rPr>
          <w:rFonts w:ascii="GHEA Grapalat" w:eastAsiaTheme="minorHAnsi" w:hAnsi="GHEA Grapalat" w:cstheme="minorBidi"/>
        </w:rPr>
        <w:t>е</w:t>
      </w:r>
      <w:r w:rsidR="009B09D3" w:rsidRPr="00B138F3">
        <w:rPr>
          <w:rFonts w:ascii="GHEA Grapalat" w:eastAsiaTheme="minorHAnsi" w:hAnsi="GHEA Grapalat" w:cstheme="minorBidi"/>
        </w:rPr>
        <w:t>тся копия протокола заседания оценочной комиссии об отклонении заявки</w:t>
      </w:r>
      <w:r w:rsidR="009B09D3" w:rsidRPr="00C65612">
        <w:rPr>
          <w:rFonts w:ascii="GHEA Grapalat" w:eastAsiaTheme="minorHAnsi" w:hAnsi="GHEA Grapalat" w:cstheme="minorBidi"/>
        </w:rPr>
        <w:t>.</w:t>
      </w:r>
    </w:p>
    <w:p w:rsidR="00C65612" w:rsidRPr="002E4BC5" w:rsidRDefault="00C65612"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2A4554" w:rsidRDefault="002A4554">
      <w:pPr>
        <w:rPr>
          <w:rFonts w:ascii="GHEA Grapalat" w:hAnsi="GHEA Grapalat"/>
          <w:b/>
        </w:rPr>
      </w:pPr>
    </w:p>
    <w:p w:rsidR="009F4D9F" w:rsidRDefault="009F4D9F">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к Приглашению на открытый конкурс</w:t>
      </w:r>
      <w:r w:rsidRPr="00B138F3">
        <w:rPr>
          <w:rFonts w:ascii="GHEA Grapalat" w:hAnsi="GHEA Grapalat" w:cs="Arial"/>
          <w:b/>
        </w:rPr>
        <w:br/>
      </w:r>
      <w:r w:rsidRPr="00B138F3">
        <w:rPr>
          <w:rFonts w:ascii="GHEA Grapalat" w:hAnsi="GHEA Grapalat"/>
          <w:b/>
        </w:rPr>
        <w:t xml:space="preserve">под кодом </w:t>
      </w:r>
      <w:r w:rsidR="00665F0E" w:rsidRPr="00D63E4A">
        <w:rPr>
          <w:rFonts w:ascii="GHEA Grapalat" w:hAnsi="GHEA Grapalat"/>
          <w:i/>
        </w:rPr>
        <w:t>ЛОМШ-BMAShDzB-2</w:t>
      </w:r>
      <w:r w:rsidR="00665F0E" w:rsidRPr="00665F0E">
        <w:rPr>
          <w:rFonts w:ascii="GHEA Grapalat" w:hAnsi="GHEA Grapalat"/>
          <w:i/>
        </w:rPr>
        <w:t>1</w:t>
      </w:r>
      <w:r w:rsidR="00665F0E" w:rsidRPr="00D63E4A">
        <w:rPr>
          <w:rFonts w:ascii="GHEA Grapalat" w:hAnsi="GHEA Grapalat"/>
          <w:i/>
        </w:rPr>
        <w:t>/</w:t>
      </w:r>
      <w:r w:rsidR="00665F0E">
        <w:rPr>
          <w:rFonts w:ascii="GHEA Grapalat" w:hAnsi="GHEA Grapalat"/>
          <w:i/>
        </w:rPr>
        <w:t>11</w:t>
      </w:r>
    </w:p>
    <w:p w:rsidR="002A4554" w:rsidRPr="00EC1F84" w:rsidRDefault="002A4554" w:rsidP="0016001A">
      <w:pPr>
        <w:pStyle w:val="BodyTextIndent3"/>
        <w:widowControl w:val="0"/>
        <w:spacing w:after="160" w:line="240" w:lineRule="auto"/>
        <w:jc w:val="center"/>
        <w:rPr>
          <w:rFonts w:ascii="GHEA Grapalat" w:hAnsi="GHEA Grapalat"/>
          <w:sz w:val="24"/>
          <w:szCs w:val="24"/>
        </w:rPr>
      </w:pP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r w:rsidR="00E004B7" w:rsidRPr="00B21A31">
        <w:rPr>
          <w:rFonts w:ascii="GHEA Grapalat" w:eastAsiaTheme="minorHAnsi" w:hAnsi="GHEA Grapalat" w:cstheme="minorBidi"/>
          <w:sz w:val="18"/>
          <w:szCs w:val="18"/>
        </w:rPr>
        <w:t>или страховой организации</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номер заключаемого договара</w:t>
      </w:r>
    </w:p>
    <w:p w:rsidR="004A3859" w:rsidRPr="00886AE6" w:rsidRDefault="004A3859" w:rsidP="004A3859">
      <w:pPr>
        <w:pStyle w:val="NormalWeb"/>
        <w:shd w:val="clear" w:color="auto" w:fill="FFFFFF"/>
        <w:ind w:firstLine="374"/>
        <w:contextualSpacing/>
        <w:jc w:val="both"/>
        <w:rPr>
          <w:rFonts w:ascii="GHEA Grapalat" w:eastAsiaTheme="minorHAnsi" w:hAnsi="GHEA Grapalat" w:cstheme="minorBidi"/>
        </w:rPr>
      </w:pPr>
    </w:p>
    <w:p w:rsidR="004A3859" w:rsidRPr="00886AE6" w:rsidRDefault="004A3859" w:rsidP="004A3859">
      <w:pPr>
        <w:pStyle w:val="NormalWeb"/>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действует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в</w:t>
      </w:r>
      <w:r w:rsidRPr="00886AE6">
        <w:rPr>
          <w:rFonts w:ascii="GHEA Grapalat" w:hAnsi="GHEA Grapalat"/>
        </w:rPr>
        <w:t>ключительно</w:t>
      </w:r>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девяностого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рабочего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дня</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следующего за днем </w:t>
      </w:r>
    </w:p>
    <w:p w:rsidR="004A3859" w:rsidRPr="00886AE6" w:rsidRDefault="004A3859" w:rsidP="004A3859">
      <w:pPr>
        <w:pStyle w:val="NormalWeb"/>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NormalWeb"/>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r w:rsidRPr="00886AE6">
        <w:rPr>
          <w:rFonts w:ascii="GHEA Grapalat" w:eastAsiaTheme="minorHAnsi" w:hAnsi="GHEA Grapalat" w:cstheme="minorBidi"/>
          <w:sz w:val="16"/>
          <w:szCs w:val="16"/>
        </w:rPr>
        <w:t xml:space="preserve">ый </w:t>
      </w:r>
      <w:r w:rsidRPr="00886AE6">
        <w:rPr>
          <w:rFonts w:ascii="GHEA Grapalat" w:eastAsiaTheme="minorHAnsi" w:hAnsi="GHEA Grapalat" w:cstheme="minorBidi"/>
          <w:sz w:val="16"/>
          <w:szCs w:val="16"/>
          <w:lang w:val="hy-AM"/>
        </w:rPr>
        <w:t>заключаемым договором</w:t>
      </w:r>
    </w:p>
    <w:p w:rsidR="004A3859" w:rsidRPr="00886AE6" w:rsidRDefault="004A3859" w:rsidP="004A3859">
      <w:pPr>
        <w:pStyle w:val="NormalWeb"/>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электронной почты высылает воспроизведенный (отсканированный) с </w:t>
      </w:r>
      <w:r w:rsidRPr="00886AE6">
        <w:rPr>
          <w:rFonts w:ascii="GHEA Grapalat" w:eastAsiaTheme="minorHAnsi" w:hAnsi="GHEA Grapalat" w:cstheme="minorBidi"/>
        </w:rPr>
        <w:lastRenderedPageBreak/>
        <w:t>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NormalWeb"/>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8D24C2" w:rsidRPr="00230D36" w:rsidRDefault="008D24C2" w:rsidP="00665F0E">
      <w:pPr>
        <w:widowControl w:val="0"/>
        <w:spacing w:after="160"/>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665F0E" w:rsidRPr="00D63E4A">
        <w:rPr>
          <w:rFonts w:ascii="GHEA Grapalat" w:hAnsi="GHEA Grapalat"/>
          <w:i/>
        </w:rPr>
        <w:t>ЛОМШ-BMAShDzB-2</w:t>
      </w:r>
      <w:r w:rsidR="00665F0E" w:rsidRPr="00665F0E">
        <w:rPr>
          <w:rFonts w:ascii="GHEA Grapalat" w:hAnsi="GHEA Grapalat"/>
          <w:i/>
        </w:rPr>
        <w:t>1</w:t>
      </w:r>
      <w:r w:rsidR="00665F0E" w:rsidRPr="00D63E4A">
        <w:rPr>
          <w:rFonts w:ascii="GHEA Grapalat" w:hAnsi="GHEA Grapalat"/>
          <w:i/>
        </w:rPr>
        <w:t>/</w:t>
      </w:r>
      <w:r w:rsidR="00665F0E">
        <w:rPr>
          <w:rFonts w:ascii="GHEA Grapalat" w:hAnsi="GHEA Grapalat"/>
          <w:i/>
        </w:rPr>
        <w:t>11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lastRenderedPageBreak/>
        <w:t xml:space="preserve">5. Гарантия действует со дня вступления в силу договора N________________________ заключаемого  между  бенефициаром и принципалом    </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номер заключаемого договара</w:t>
      </w:r>
    </w:p>
    <w:p w:rsidR="00851A6D" w:rsidRPr="00CE3E7A" w:rsidRDefault="00851A6D" w:rsidP="00851A6D">
      <w:pPr>
        <w:pStyle w:val="NormalWeb"/>
        <w:shd w:val="clear" w:color="auto" w:fill="FFFFFF"/>
        <w:ind w:firstLine="374"/>
        <w:contextualSpacing/>
        <w:jc w:val="both"/>
        <w:rPr>
          <w:rFonts w:ascii="GHEA Grapalat" w:eastAsiaTheme="minorHAnsi" w:hAnsi="GHEA Grapalat" w:cstheme="minorBidi"/>
        </w:rPr>
      </w:pPr>
    </w:p>
    <w:p w:rsidR="00851A6D" w:rsidRPr="00CE3E7A" w:rsidRDefault="00851A6D" w:rsidP="00851A6D">
      <w:pPr>
        <w:pStyle w:val="NormalWeb"/>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и  действует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в</w:t>
      </w:r>
      <w:r w:rsidRPr="00CE3E7A">
        <w:rPr>
          <w:rFonts w:ascii="GHEA Grapalat" w:hAnsi="GHEA Grapalat"/>
        </w:rPr>
        <w:t>ключительно</w:t>
      </w:r>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девяностого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рабочего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дня</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следующего за днем </w:t>
      </w:r>
    </w:p>
    <w:p w:rsidR="00851A6D" w:rsidRPr="00CE3E7A" w:rsidRDefault="00851A6D" w:rsidP="00851A6D">
      <w:pPr>
        <w:pStyle w:val="NormalWeb"/>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NormalWeb"/>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5B56BF" w:rsidRPr="00DC2360" w:rsidRDefault="00851A6D" w:rsidP="005B56BF">
      <w:pPr>
        <w:pStyle w:val="NormalWeb"/>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EF4569"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lastRenderedPageBreak/>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427AEC" w:rsidRDefault="00427AEC" w:rsidP="000A214C">
      <w:pPr>
        <w:widowControl w:val="0"/>
        <w:spacing w:after="160"/>
        <w:jc w:val="right"/>
        <w:rPr>
          <w:rFonts w:ascii="GHEA Grapalat" w:hAnsi="GHEA Grapalat"/>
          <w:i/>
        </w:rPr>
      </w:pP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Приложение №</w:t>
      </w:r>
      <w:r w:rsidR="005B4254">
        <w:rPr>
          <w:rFonts w:ascii="GHEA Grapalat" w:hAnsi="GHEA Grapalat"/>
          <w:b/>
          <w:sz w:val="24"/>
          <w:szCs w:val="24"/>
        </w:rPr>
        <w:t>7</w:t>
      </w:r>
      <w:r w:rsidR="00A97676">
        <w:rPr>
          <w:rStyle w:val="FootnoteReference"/>
          <w:rFonts w:ascii="GHEA Grapalat" w:hAnsi="GHEA Grapalat" w:cs="Sylfaen"/>
          <w:b/>
          <w:sz w:val="24"/>
          <w:szCs w:val="24"/>
        </w:rPr>
        <w:footnoteReference w:customMarkFollows="1" w:id="19"/>
        <w:t>25</w:t>
      </w:r>
    </w:p>
    <w:p w:rsidR="00BB28C8" w:rsidRPr="009F3DC7" w:rsidRDefault="00BB28C8" w:rsidP="00BB28C8">
      <w:pPr>
        <w:pStyle w:val="BodyTextIndent3"/>
        <w:widowControl w:val="0"/>
        <w:spacing w:after="160"/>
        <w:jc w:val="right"/>
        <w:rPr>
          <w:rFonts w:ascii="GHEA Grapalat" w:hAnsi="GHEA Grapalat" w:cs="Sylfaen"/>
          <w:b/>
          <w:sz w:val="24"/>
          <w:szCs w:val="24"/>
        </w:rPr>
      </w:pPr>
      <w:r w:rsidRPr="009F3DC7">
        <w:rPr>
          <w:rFonts w:ascii="GHEA Grapalat" w:hAnsi="GHEA Grapalat"/>
          <w:b/>
          <w:sz w:val="24"/>
          <w:szCs w:val="24"/>
        </w:rPr>
        <w:t>к Приглашению 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65F0E" w:rsidRPr="00D63E4A">
        <w:rPr>
          <w:rFonts w:ascii="GHEA Grapalat" w:hAnsi="GHEA Grapalat"/>
          <w:i/>
        </w:rPr>
        <w:t>ЛОМШ-BMAShDzB-2</w:t>
      </w:r>
      <w:r w:rsidR="00665F0E" w:rsidRPr="00665F0E">
        <w:rPr>
          <w:rFonts w:ascii="GHEA Grapalat" w:hAnsi="GHEA Grapalat"/>
          <w:i/>
        </w:rPr>
        <w:t>1</w:t>
      </w:r>
      <w:r w:rsidR="00665F0E" w:rsidRPr="00D63E4A">
        <w:rPr>
          <w:rFonts w:ascii="GHEA Grapalat" w:hAnsi="GHEA Grapalat"/>
          <w:i/>
        </w:rPr>
        <w:t>/</w:t>
      </w:r>
      <w:r w:rsidR="00665F0E">
        <w:rPr>
          <w:rFonts w:ascii="GHEA Grapalat" w:hAnsi="GHEA Grapalat"/>
          <w:i/>
        </w:rPr>
        <w:t>11</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ГОСУДАРСТВЕННОЙ ЗАКУПКИ НА ВЫПОЛНЕНИЕ ПОДРЯДНЫХ РАБОТ ДЛЯ</w:t>
      </w:r>
      <w:r w:rsidRPr="000A3450">
        <w:rPr>
          <w:rFonts w:ascii="GHEA Grapalat" w:hAnsi="GHEA Grapalat"/>
          <w:b/>
        </w:rPr>
        <w:t xml:space="preserve"> </w:t>
      </w:r>
      <w:r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r w:rsidRPr="00A542E3">
        <w:rPr>
          <w:rFonts w:ascii="GHEA Grapalat" w:hAnsi="GHEA Grapalat"/>
        </w:rPr>
        <w:t xml:space="preserve">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w:t>
      </w:r>
      <w:r w:rsidRPr="00A542E3">
        <w:rPr>
          <w:rFonts w:ascii="GHEA Grapalat" w:hAnsi="GHEA Grapalat"/>
        </w:rPr>
        <w:lastRenderedPageBreak/>
        <w:t>стороны, заключили настоящий Договор о следующем.</w:t>
      </w:r>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ведомостью-</w:t>
      </w:r>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rsidR="00BB28C8" w:rsidRPr="009F3DC7" w:rsidRDefault="00BB28C8" w:rsidP="00BB28C8">
      <w:pPr>
        <w:widowControl w:val="0"/>
        <w:tabs>
          <w:tab w:val="left" w:pos="1134"/>
        </w:tabs>
        <w:spacing w:after="160" w:line="360" w:lineRule="auto"/>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665F0E" w:rsidRDefault="00BB28C8" w:rsidP="00665F0E">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 xml:space="preserve">При нарушении Заказчиком сроков, указанных в пункте 5.4 договора, требовать от Заказчика уплаты подлежащих уплате ему сумм и пени, </w:t>
      </w:r>
      <w:r w:rsidRPr="009F3DC7">
        <w:rPr>
          <w:rFonts w:ascii="GHEA Grapalat" w:hAnsi="GHEA Grapalat"/>
        </w:rPr>
        <w:lastRenderedPageBreak/>
        <w:t>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665F0E" w:rsidRDefault="00BB28C8" w:rsidP="00665F0E">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w:t>
      </w:r>
      <w:r w:rsidR="00665F0E" w:rsidRPr="00665F0E">
        <w:rPr>
          <w:rFonts w:ascii="GHEA Grapalat" w:hAnsi="GHEA Grapalat"/>
        </w:rPr>
        <w:t>100</w:t>
      </w:r>
      <w:r w:rsidRPr="009F3DC7">
        <w:rPr>
          <w:rFonts w:ascii="GHEA Grapalat" w:hAnsi="GHEA Grapalat"/>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Обеспечивать выполнение строительно-монтажных работ в соответствии со строительными нормами, правилами и техническими условиями, провести индивидуальнoe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 xml:space="preserve">При возникновении необходимости в консервации строительного </w:t>
      </w:r>
      <w:r w:rsidRPr="009F3DC7">
        <w:rPr>
          <w:rFonts w:ascii="GHEA Grapalat" w:hAnsi="GHEA Grapalat"/>
        </w:rPr>
        <w:lastRenderedPageBreak/>
        <w:t>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По договору устанавливается гарантийный срок в --------- дней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FootnoteReference"/>
          <w:rFonts w:ascii="GHEA Grapalat" w:hAnsi="GHEA Grapalat"/>
        </w:rPr>
        <w:footnoteReference w:customMarkFollows="1" w:id="20"/>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 № —- к договору</w:t>
      </w:r>
      <w:r w:rsidR="00C86F9C">
        <w:rPr>
          <w:rStyle w:val="FootnoteReference"/>
          <w:rFonts w:ascii="GHEA Grapalat" w:hAnsi="GHEA Grapalat"/>
        </w:rPr>
        <w:footnoteReference w:customMarkFollows="1" w:id="21"/>
        <w:t>27</w:t>
      </w:r>
      <w:r w:rsidRPr="0010519D">
        <w:rPr>
          <w:rFonts w:ascii="GHEA Grapalat" w:hAnsi="GHEA Grapalat"/>
        </w:rPr>
        <w:t>.</w:t>
      </w:r>
      <w:r w:rsidRPr="009F3DC7">
        <w:rPr>
          <w:rFonts w:ascii="GHEA Grapalat" w:hAnsi="GHEA Grapalat"/>
        </w:rPr>
        <w:t xml:space="preserve"> </w:t>
      </w:r>
    </w:p>
    <w:p w:rsidR="00BB28C8" w:rsidRPr="00665F0E" w:rsidRDefault="00BB28C8" w:rsidP="00665F0E">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w:t>
      </w:r>
      <w:r>
        <w:rPr>
          <w:rFonts w:ascii="GHEA Grapalat" w:hAnsi="GHEA Grapalat"/>
        </w:rPr>
        <w:lastRenderedPageBreak/>
        <w:t xml:space="preserve">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w:t>
      </w:r>
      <w:r>
        <w:rPr>
          <w:rFonts w:ascii="GHEA Grapalat" w:hAnsi="GHEA Grapalat"/>
          <w:sz w:val="24"/>
          <w:szCs w:val="24"/>
        </w:rPr>
        <w:lastRenderedPageBreak/>
        <w:t>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563671" w:rsidRPr="00DA3C71" w:rsidRDefault="00563671" w:rsidP="00563671">
      <w:pPr>
        <w:widowControl w:val="0"/>
        <w:tabs>
          <w:tab w:val="left" w:pos="1276"/>
        </w:tabs>
        <w:spacing w:after="160" w:line="348" w:lineRule="auto"/>
        <w:ind w:firstLine="567"/>
        <w:jc w:val="center"/>
        <w:rPr>
          <w:rFonts w:ascii="GHEA Grapalat" w:hAnsi="GHEA Grapalat"/>
          <w:b/>
        </w:rPr>
      </w:pPr>
    </w:p>
    <w:p w:rsidR="00563671" w:rsidRPr="009F3DC7" w:rsidRDefault="00563671" w:rsidP="00563671">
      <w:pPr>
        <w:widowControl w:val="0"/>
        <w:tabs>
          <w:tab w:val="left" w:pos="1276"/>
        </w:tabs>
        <w:spacing w:after="160" w:line="360" w:lineRule="auto"/>
        <w:jc w:val="both"/>
        <w:rPr>
          <w:rFonts w:ascii="GHEA Grapalat" w:hAnsi="GHEA Grapalat"/>
          <w:b/>
        </w:rPr>
      </w:pP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лот 1</w:t>
      </w:r>
      <w:r w:rsidRPr="00D5595C">
        <w:rPr>
          <w:rFonts w:ascii="GHEA Grapalat" w:hAnsi="GHEA Grapalat"/>
        </w:rPr>
        <w:t>________</w:t>
      </w:r>
      <w:r w:rsidRPr="00A542E3">
        <w:rPr>
          <w:rFonts w:ascii="GHEA Grapalat" w:hAnsi="GHEA Grapalat"/>
        </w:rPr>
        <w:t>. (</w:t>
      </w:r>
      <w:r w:rsidRPr="00D5595C">
        <w:rPr>
          <w:rFonts w:ascii="GHEA Grapalat" w:hAnsi="GHEA Grapalat"/>
        </w:rPr>
        <w:t>_______</w:t>
      </w:r>
      <w:r w:rsidRPr="00A542E3">
        <w:rPr>
          <w:rFonts w:ascii="GHEA Grapalat" w:hAnsi="GHEA Grapalat"/>
        </w:rPr>
        <w:t xml:space="preserve">) драмов РА, из которых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w:t>
      </w:r>
      <w:r w:rsidRPr="00A542E3">
        <w:rPr>
          <w:rFonts w:ascii="GHEA Grapalat" w:hAnsi="GHEA Grapalat"/>
        </w:rPr>
        <w:t>) драмов РА составляют НДС.</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A542E3" w:rsidRDefault="00BB28C8" w:rsidP="00BB28C8">
      <w:pPr>
        <w:widowControl w:val="0"/>
        <w:tabs>
          <w:tab w:val="left" w:pos="1276"/>
        </w:tabs>
        <w:spacing w:after="160" w:line="360" w:lineRule="auto"/>
        <w:ind w:firstLine="567"/>
        <w:jc w:val="both"/>
        <w:rPr>
          <w:rFonts w:ascii="GHEA Grapalat" w:hAnsi="GHEA Grapalat"/>
        </w:rPr>
      </w:pPr>
      <w:r w:rsidRPr="00A542E3">
        <w:rPr>
          <w:rFonts w:ascii="GHEA Grapalat" w:hAnsi="GHEA Grapalat"/>
        </w:rPr>
        <w:t xml:space="preserve">лот n </w:t>
      </w:r>
      <w:r w:rsidRPr="00D5595C">
        <w:rPr>
          <w:rFonts w:ascii="GHEA Grapalat" w:hAnsi="GHEA Grapalat"/>
        </w:rPr>
        <w:t>_______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xml:space="preserve">) драмов РА, из которых </w:t>
      </w:r>
      <w:r w:rsidRPr="00D5595C">
        <w:rPr>
          <w:rFonts w:ascii="GHEA Grapalat" w:hAnsi="GHEA Grapalat"/>
        </w:rPr>
        <w:t>_____</w:t>
      </w:r>
      <w:r w:rsidRPr="00A542E3">
        <w:rPr>
          <w:rFonts w:ascii="GHEA Grapalat" w:hAnsi="GHEA Grapalat"/>
        </w:rPr>
        <w:t xml:space="preserve"> (</w:t>
      </w:r>
      <w:r w:rsidRPr="00D5595C">
        <w:rPr>
          <w:rFonts w:ascii="GHEA Grapalat" w:hAnsi="GHEA Grapalat"/>
        </w:rPr>
        <w:t>________</w:t>
      </w:r>
      <w:r w:rsidRPr="00A542E3">
        <w:rPr>
          <w:rFonts w:ascii="GHEA Grapalat" w:hAnsi="GHEA Grapalat"/>
        </w:rPr>
        <w:t>) драмов РА составляют НДС</w:t>
      </w:r>
      <w:r w:rsidR="00F445EC">
        <w:rPr>
          <w:rStyle w:val="FootnoteReference"/>
          <w:rFonts w:ascii="GHEA Grapalat" w:hAnsi="GHEA Grapalat"/>
        </w:rPr>
        <w:footnoteReference w:customMarkFollows="1" w:id="22"/>
        <w:t>28</w:t>
      </w:r>
      <w:r w:rsidRPr="00A542E3">
        <w:rPr>
          <w:rFonts w:ascii="GHEA Grapalat" w:hAnsi="GHEA Grapalat"/>
        </w:rPr>
        <w:t>.</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A542E3">
        <w:rPr>
          <w:rFonts w:ascii="GHEA Grapalat" w:hAnsi="GHEA Grapalat"/>
        </w:rPr>
        <w:t>5.1.1.</w:t>
      </w:r>
      <w:r w:rsidRPr="00A542E3">
        <w:rPr>
          <w:rFonts w:ascii="GHEA Grapalat" w:hAnsi="GHEA Grapalat"/>
        </w:rPr>
        <w:tab/>
      </w:r>
      <w:r w:rsidRPr="00A542E3">
        <w:rPr>
          <w:rFonts w:ascii="GHEA Grapalat" w:hAnsi="GHEA Grapalat"/>
          <w:spacing w:val="-6"/>
        </w:rPr>
        <w:t xml:space="preserve">Заказчик перечисляет сумму в размере до </w:t>
      </w:r>
      <w:r w:rsidRPr="00D5595C">
        <w:rPr>
          <w:rFonts w:ascii="GHEA Grapalat" w:hAnsi="GHEA Grapalat"/>
          <w:spacing w:val="-6"/>
        </w:rPr>
        <w:t>________</w:t>
      </w:r>
      <w:r w:rsidRPr="00A542E3">
        <w:rPr>
          <w:rFonts w:ascii="GHEA Grapalat" w:hAnsi="GHEA Grapalat"/>
          <w:spacing w:val="-6"/>
        </w:rPr>
        <w:t xml:space="preserve"> (</w:t>
      </w:r>
      <w:r w:rsidRPr="00D5595C">
        <w:rPr>
          <w:rFonts w:ascii="GHEA Grapalat" w:hAnsi="GHEA Grapalat"/>
          <w:spacing w:val="-6"/>
        </w:rPr>
        <w:t>_________</w:t>
      </w:r>
      <w:r w:rsidRPr="00A542E3">
        <w:rPr>
          <w:rFonts w:ascii="GHEA Grapalat" w:hAnsi="GHEA Grapalat"/>
          <w:spacing w:val="-6"/>
        </w:rPr>
        <w:t>)</w:t>
      </w:r>
      <w:r w:rsidRPr="00297B73">
        <w:rPr>
          <w:rFonts w:ascii="GHEA Grapalat" w:hAnsi="GHEA Grapalat"/>
          <w:spacing w:val="-6"/>
        </w:rPr>
        <w:t xml:space="preserve"> драмов РА от цены договора на банковский счет Подрядчика в качестве предоплаты.</w:t>
      </w:r>
      <w:r w:rsidRPr="009F3DC7">
        <w:rPr>
          <w:rFonts w:ascii="GHEA Grapalat" w:hAnsi="GHEA Grapalat"/>
        </w:rPr>
        <w:t xml:space="preserve">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DD157D">
        <w:rPr>
          <w:rStyle w:val="FootnoteReference"/>
          <w:rFonts w:ascii="GHEA Grapalat" w:hAnsi="GHEA Grapalat"/>
        </w:rPr>
        <w:footnoteReference w:customMarkFollows="1" w:id="23"/>
        <w:t>29</w:t>
      </w:r>
      <w:r w:rsidRPr="009F3DC7">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C648E2" w:rsidRPr="00665F0E" w:rsidRDefault="00BB28C8" w:rsidP="00665F0E">
      <w:pPr>
        <w:widowControl w:val="0"/>
        <w:tabs>
          <w:tab w:val="num" w:pos="1134"/>
        </w:tabs>
        <w:spacing w:after="160" w:line="360" w:lineRule="auto"/>
        <w:ind w:firstLine="567"/>
        <w:jc w:val="both"/>
        <w:rPr>
          <w:rFonts w:ascii="GHEA Grapalat" w:hAnsi="GHEA Grapalat" w:cs="Times Armenia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w:t>
      </w:r>
      <w:r w:rsidRPr="009F3DC7">
        <w:rPr>
          <w:rFonts w:ascii="GHEA Grapalat" w:hAnsi="GHEA Grapalat"/>
        </w:rPr>
        <w:lastRenderedPageBreak/>
        <w:t xml:space="preserve">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w:t>
      </w:r>
      <w:r w:rsidRPr="00D45137">
        <w:rPr>
          <w:rFonts w:ascii="GHEA Grapalat" w:hAnsi="GHEA Grapalat"/>
        </w:rPr>
        <w:t>30</w:t>
      </w:r>
      <w:r w:rsidRPr="009F3DC7">
        <w:rPr>
          <w:rFonts w:ascii="GHEA Grapalat" w:hAnsi="GHEA Grapalat"/>
        </w:rPr>
        <w:t xml:space="preserve"> декабря данного года. </w:t>
      </w: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FootnoteReference"/>
          <w:rFonts w:ascii="GHEA Grapalat" w:hAnsi="GHEA Grapalat"/>
        </w:rPr>
        <w:footnoteReference w:customMarkFollows="1" w:id="24"/>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 но в случае их непринятия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w:t>
      </w:r>
      <w:r w:rsidRPr="009F3DC7">
        <w:rPr>
          <w:rFonts w:ascii="GHEA Grapalat" w:hAnsi="GHEA Grapalat"/>
        </w:rPr>
        <w:lastRenderedPageBreak/>
        <w:t>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 xml:space="preserve">Условием исполнения сторонами прав и обязанностей, предусмотренных </w:t>
      </w:r>
      <w:r w:rsidRPr="009F3DC7">
        <w:rPr>
          <w:rFonts w:ascii="GHEA Grapalat" w:hAnsi="GHEA Grapalat"/>
        </w:rPr>
        <w:lastRenderedPageBreak/>
        <w:t>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A102AD">
        <w:rPr>
          <w:rStyle w:val="FootnoteReference"/>
          <w:rFonts w:ascii="GHEA Grapalat" w:hAnsi="GHEA Grapalat"/>
        </w:rPr>
        <w:footnoteReference w:customMarkFollows="1" w:id="25"/>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lastRenderedPageBreak/>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FootnoteReference"/>
          <w:rFonts w:ascii="GHEA Grapalat" w:hAnsi="GHEA Grapalat"/>
        </w:rPr>
        <w:footnoteReference w:customMarkFollows="1" w:id="26"/>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27"/>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пяти календарных дней до истечения </w:t>
      </w:r>
      <w:r w:rsidRPr="00DF13E4">
        <w:rPr>
          <w:rFonts w:ascii="GHEA Grapalat" w:hAnsi="GHEA Grapalat"/>
        </w:rPr>
        <w:lastRenderedPageBreak/>
        <w:t>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w:t>
      </w:r>
      <w:r w:rsidRPr="00862ABD">
        <w:rPr>
          <w:rFonts w:ascii="GHEA Grapalat" w:hAnsi="GHEA Grapalat"/>
          <w:spacing w:val="-4"/>
        </w:rPr>
        <w:lastRenderedPageBreak/>
        <w:t xml:space="preserve">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r w:rsidR="004E3919">
        <w:rPr>
          <w:rFonts w:ascii="GHEA Grapalat" w:hAnsi="GHEA Grapalat"/>
        </w:rPr>
        <w:t xml:space="preserve">двадцатипятикратный </w:t>
      </w:r>
      <w:r w:rsidRPr="009F3DC7">
        <w:rPr>
          <w:rFonts w:ascii="GHEA Grapalat" w:hAnsi="GHEA Grapalat"/>
        </w:rPr>
        <w:t>кратный размер базовой единицы закупок, то Заказчиком будет заключенo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w:t>
      </w:r>
      <w:r w:rsidRPr="009F3DC7">
        <w:rPr>
          <w:rFonts w:ascii="GHEA Grapalat" w:hAnsi="GHEA Grapalat"/>
        </w:rPr>
        <w:lastRenderedPageBreak/>
        <w:t>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Pr>
          <w:rStyle w:val="FootnoteReference"/>
          <w:rFonts w:ascii="GHEA Grapalat" w:hAnsi="GHEA Grapalat"/>
        </w:rPr>
        <w:footnoteReference w:customMarkFollows="1" w:id="28"/>
        <w:t>34</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665F0E" w:rsidRPr="009044F1" w:rsidRDefault="00BB28C8" w:rsidP="00665F0E">
      <w:pPr>
        <w:pStyle w:val="BodyTextIndent2"/>
        <w:widowControl w:val="0"/>
        <w:spacing w:after="120" w:line="240" w:lineRule="auto"/>
        <w:ind w:firstLine="0"/>
        <w:jc w:val="center"/>
        <w:rPr>
          <w:rFonts w:ascii="GHEA Grapalat" w:hAnsi="GHEA Grapalat"/>
          <w:sz w:val="24"/>
          <w:szCs w:val="24"/>
          <w:u w:val="single"/>
          <w:vertAlign w:val="subscript"/>
        </w:rPr>
      </w:pPr>
      <w:r w:rsidRPr="009F3DC7">
        <w:rPr>
          <w:rFonts w:ascii="GHEA Grapalat" w:hAnsi="GHEA Grapalat"/>
          <w:b/>
        </w:rPr>
        <w:t>ВЫПОЛНЕНИЯ РАБОТ</w:t>
      </w:r>
      <w:r w:rsidRPr="009F3DC7">
        <w:rPr>
          <w:rFonts w:ascii="GHEA Grapalat" w:hAnsi="GHEA Grapalat"/>
        </w:rPr>
        <w:t xml:space="preserve"> "</w:t>
      </w:r>
      <w:r w:rsidR="00665F0E" w:rsidRPr="009044F1">
        <w:rPr>
          <w:rFonts w:ascii="GHEA Grapalat" w:hAnsi="GHEA Grapalat"/>
          <w:sz w:val="24"/>
          <w:szCs w:val="24"/>
          <w:u w:val="single"/>
        </w:rPr>
        <w:t>"</w:t>
      </w:r>
      <w:r w:rsidR="00665F0E" w:rsidRPr="00BC3ECD">
        <w:rPr>
          <w:rFonts w:ascii="GHEA Grapalat" w:hAnsi="GHEA Grapalat"/>
        </w:rPr>
        <w:t xml:space="preserve"> Капитальн</w:t>
      </w:r>
      <w:r w:rsidR="00665F0E">
        <w:rPr>
          <w:rFonts w:ascii="GHEA Grapalat" w:hAnsi="GHEA Grapalat"/>
          <w:i/>
        </w:rPr>
        <w:t>и</w:t>
      </w:r>
      <w:r w:rsidR="00665F0E" w:rsidRPr="00BC3ECD">
        <w:rPr>
          <w:rFonts w:ascii="GHEA Grapalat" w:hAnsi="GHEA Grapalat"/>
        </w:rPr>
        <w:t xml:space="preserve"> ремонт</w:t>
      </w:r>
      <w:r w:rsidR="00665F0E">
        <w:rPr>
          <w:rFonts w:ascii="GHEA Grapalat" w:hAnsi="GHEA Grapalat"/>
          <w:i/>
        </w:rPr>
        <w:t xml:space="preserve"> </w:t>
      </w:r>
      <w:r w:rsidR="00665F0E" w:rsidRPr="00BC3ECD">
        <w:rPr>
          <w:rFonts w:ascii="GHEA Grapalat" w:hAnsi="GHEA Grapalat"/>
        </w:rPr>
        <w:t xml:space="preserve"> улиц общины Шнох</w:t>
      </w:r>
      <w:r w:rsidR="00665F0E" w:rsidRPr="009F064C">
        <w:rPr>
          <w:rFonts w:ascii="GHEA Grapalat" w:hAnsi="GHEA Grapalat"/>
        </w:rPr>
        <w:t>, Лорийской области, РА</w:t>
      </w:r>
    </w:p>
    <w:p w:rsidR="00BB28C8" w:rsidRDefault="00BB28C8" w:rsidP="00BB28C8">
      <w:pPr>
        <w:widowControl w:val="0"/>
        <w:spacing w:after="160" w:line="360" w:lineRule="auto"/>
        <w:ind w:firstLine="567"/>
        <w:jc w:val="center"/>
        <w:rPr>
          <w:rFonts w:ascii="Sylfaen" w:hAnsi="Sylfaen"/>
          <w:lang w:val="hy-AM"/>
        </w:rPr>
      </w:pPr>
      <w:r w:rsidRPr="009F3DC7">
        <w:rPr>
          <w:rFonts w:ascii="GHEA Grapalat" w:hAnsi="GHEA Grapalat"/>
        </w:rPr>
        <w:t>"</w:t>
      </w: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t>* Подрядчик выполняет работы по адресу</w:t>
      </w:r>
      <w:r w:rsidRPr="00517562">
        <w:rPr>
          <w:rFonts w:ascii="GHEA Grapalat" w:hAnsi="GHEA Grapalat"/>
        </w:rPr>
        <w:t xml:space="preserve"> </w:t>
      </w:r>
      <w:r w:rsidR="00665F0E" w:rsidRPr="00D63E4A">
        <w:rPr>
          <w:rFonts w:ascii="GHEA Grapalat" w:hAnsi="GHEA Grapalat" w:cs="Calibri"/>
          <w:color w:val="000000"/>
        </w:rPr>
        <w:t>РА</w:t>
      </w:r>
      <w:r w:rsidR="00665F0E" w:rsidRPr="00D63E4A">
        <w:rPr>
          <w:rFonts w:ascii="GHEA Grapalat" w:hAnsi="GHEA Grapalat"/>
          <w:color w:val="000000"/>
        </w:rPr>
        <w:t xml:space="preserve">, </w:t>
      </w:r>
      <w:r w:rsidR="00665F0E" w:rsidRPr="00D63E4A">
        <w:rPr>
          <w:rFonts w:ascii="GHEA Grapalat" w:hAnsi="GHEA Grapalat" w:cs="Calibri"/>
          <w:color w:val="000000"/>
        </w:rPr>
        <w:t>Лорийскийобласть</w:t>
      </w:r>
      <w:r w:rsidR="00665F0E" w:rsidRPr="00D63E4A">
        <w:rPr>
          <w:rFonts w:ascii="GHEA Grapalat" w:hAnsi="GHEA Grapalat"/>
          <w:color w:val="000000"/>
        </w:rPr>
        <w:t>Шног</w:t>
      </w:r>
    </w:p>
    <w:p w:rsidR="00BB28C8" w:rsidRPr="009F3DC7" w:rsidRDefault="00BB28C8" w:rsidP="00BB28C8">
      <w:pPr>
        <w:widowControl w:val="0"/>
        <w:spacing w:after="160" w:line="360" w:lineRule="auto"/>
        <w:ind w:firstLine="567"/>
        <w:jc w:val="right"/>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w:t>
      </w:r>
      <w:r w:rsidR="00665F0E" w:rsidRPr="00665F0E">
        <w:rPr>
          <w:rFonts w:ascii="GHEA Grapalat" w:hAnsi="GHEA Grapalat"/>
        </w:rPr>
        <w:t xml:space="preserve"> </w:t>
      </w:r>
      <w:r w:rsidR="00665F0E" w:rsidRPr="00BC3ECD">
        <w:rPr>
          <w:rFonts w:ascii="GHEA Grapalat" w:hAnsi="GHEA Grapalat"/>
        </w:rPr>
        <w:t>Капитальн</w:t>
      </w:r>
      <w:r w:rsidR="00665F0E">
        <w:rPr>
          <w:rFonts w:ascii="GHEA Grapalat" w:hAnsi="GHEA Grapalat"/>
          <w:i/>
        </w:rPr>
        <w:t>и</w:t>
      </w:r>
      <w:r w:rsidR="00665F0E" w:rsidRPr="00BC3ECD">
        <w:rPr>
          <w:rFonts w:ascii="GHEA Grapalat" w:hAnsi="GHEA Grapalat"/>
        </w:rPr>
        <w:t xml:space="preserve"> ремонт</w:t>
      </w:r>
      <w:r w:rsidR="00665F0E">
        <w:rPr>
          <w:rFonts w:ascii="GHEA Grapalat" w:hAnsi="GHEA Grapalat"/>
          <w:i/>
        </w:rPr>
        <w:t xml:space="preserve"> </w:t>
      </w:r>
      <w:r w:rsidR="00665F0E" w:rsidRPr="00BC3ECD">
        <w:rPr>
          <w:rFonts w:ascii="GHEA Grapalat" w:hAnsi="GHEA Grapalat"/>
        </w:rPr>
        <w:t xml:space="preserve"> улиц общины Шнох</w:t>
      </w:r>
      <w:r w:rsidR="00665F0E" w:rsidRPr="009F064C">
        <w:rPr>
          <w:rFonts w:ascii="GHEA Grapalat" w:hAnsi="GHEA Grapalat"/>
        </w:rPr>
        <w:t xml:space="preserve">, Лорийской области, </w:t>
      </w:r>
      <w:r w:rsidRPr="009F3DC7">
        <w:rPr>
          <w:rFonts w:ascii="GHEA Grapalat" w:hAnsi="GHEA Grapalat"/>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9"/>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BB28C8" w:rsidRPr="00517562" w:rsidRDefault="00665F0E" w:rsidP="003D2146">
            <w:pPr>
              <w:widowControl w:val="0"/>
              <w:spacing w:after="120"/>
              <w:rPr>
                <w:rFonts w:ascii="GHEA Grapalat" w:hAnsi="GHEA Grapalat"/>
                <w:sz w:val="20"/>
                <w:szCs w:val="20"/>
              </w:rPr>
            </w:pPr>
            <w:r w:rsidRPr="00BC3ECD">
              <w:rPr>
                <w:rFonts w:ascii="GHEA Grapalat" w:hAnsi="GHEA Grapalat"/>
              </w:rPr>
              <w:t>Капитальн</w:t>
            </w:r>
            <w:r>
              <w:rPr>
                <w:rFonts w:ascii="GHEA Grapalat" w:hAnsi="GHEA Grapalat"/>
                <w:i/>
              </w:rPr>
              <w:t>и</w:t>
            </w:r>
            <w:r w:rsidRPr="00BC3ECD">
              <w:rPr>
                <w:rFonts w:ascii="GHEA Grapalat" w:hAnsi="GHEA Grapalat"/>
              </w:rPr>
              <w:t xml:space="preserve"> ремонт</w:t>
            </w:r>
            <w:r>
              <w:rPr>
                <w:rFonts w:ascii="GHEA Grapalat" w:hAnsi="GHEA Grapalat"/>
                <w:i/>
              </w:rPr>
              <w:t xml:space="preserve"> </w:t>
            </w:r>
            <w:r w:rsidRPr="00BC3ECD">
              <w:rPr>
                <w:rFonts w:ascii="GHEA Grapalat" w:hAnsi="GHEA Grapalat"/>
              </w:rPr>
              <w:t xml:space="preserve"> улиц общины Шнох</w:t>
            </w:r>
            <w:r w:rsidRPr="009F064C">
              <w:rPr>
                <w:rFonts w:ascii="GHEA Grapalat" w:hAnsi="GHEA Grapalat"/>
              </w:rPr>
              <w:t>, Лорийской области,</w:t>
            </w:r>
            <w:bookmarkStart w:id="3" w:name="_GoBack"/>
            <w:bookmarkEnd w:id="3"/>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4</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5</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trHeight w:val="586"/>
          <w:jc w:val="center"/>
        </w:trPr>
        <w:tc>
          <w:tcPr>
            <w:tcW w:w="8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w:t>
            </w:r>
          </w:p>
        </w:tc>
        <w:tc>
          <w:tcPr>
            <w:tcW w:w="4962" w:type="dxa"/>
            <w:vAlign w:val="center"/>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p>
        </w:tc>
        <w:tc>
          <w:tcPr>
            <w:tcW w:w="1440" w:type="dxa"/>
            <w:vAlign w:val="center"/>
          </w:tcPr>
          <w:p w:rsidR="00BB28C8" w:rsidRPr="00517562" w:rsidRDefault="00BB28C8" w:rsidP="003D2146">
            <w:pPr>
              <w:widowControl w:val="0"/>
              <w:spacing w:after="120"/>
              <w:rPr>
                <w:rFonts w:ascii="GHEA Grapalat" w:hAnsi="GHEA Grapalat"/>
                <w:sz w:val="20"/>
                <w:szCs w:val="20"/>
              </w:rPr>
            </w:pPr>
          </w:p>
        </w:tc>
      </w:tr>
      <w:tr w:rsidR="00BB28C8" w:rsidRPr="009F3DC7" w:rsidTr="003D2146">
        <w:trPr>
          <w:cantSplit/>
          <w:trHeight w:val="586"/>
          <w:jc w:val="center"/>
        </w:trPr>
        <w:tc>
          <w:tcPr>
            <w:tcW w:w="5778" w:type="dxa"/>
            <w:gridSpan w:val="2"/>
            <w:vAlign w:val="center"/>
          </w:tcPr>
          <w:p w:rsidR="00BB28C8" w:rsidRPr="00517562" w:rsidRDefault="00BB28C8"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BB28C8" w:rsidRPr="00517562" w:rsidRDefault="00BB28C8" w:rsidP="003D2146">
            <w:pPr>
              <w:widowControl w:val="0"/>
              <w:spacing w:after="120"/>
              <w:jc w:val="center"/>
              <w:rPr>
                <w:rFonts w:ascii="GHEA Grapalat" w:hAnsi="GHEA Grapalat"/>
                <w:b/>
                <w:sz w:val="20"/>
                <w:szCs w:val="20"/>
              </w:rPr>
            </w:pPr>
          </w:p>
        </w:tc>
        <w:tc>
          <w:tcPr>
            <w:tcW w:w="1440" w:type="dxa"/>
            <w:vAlign w:val="center"/>
          </w:tcPr>
          <w:p w:rsidR="00BB28C8" w:rsidRPr="00517562" w:rsidRDefault="00BB28C8" w:rsidP="003D2146">
            <w:pPr>
              <w:widowControl w:val="0"/>
              <w:spacing w:after="120"/>
              <w:jc w:val="center"/>
              <w:rPr>
                <w:rFonts w:ascii="GHEA Grapalat" w:hAnsi="GHEA Grapalat"/>
                <w:b/>
                <w:sz w:val="20"/>
                <w:szCs w:val="20"/>
              </w:rPr>
            </w:pP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lastRenderedPageBreak/>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0"/>
        <w:t>*</w:t>
      </w:r>
    </w:p>
    <w:p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r w:rsidRPr="00685FDC">
              <w:rPr>
                <w:rStyle w:val="FootnoteReference"/>
                <w:rFonts w:ascii="GHEA Grapalat" w:hAnsi="GHEA Grapalat"/>
                <w:sz w:val="14"/>
                <w:szCs w:val="16"/>
              </w:rPr>
              <w:footnoteReference w:customMarkFollows="1" w:id="31"/>
              <w:t>**</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w:t>
            </w: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BB28C8" w:rsidRPr="00685FDC" w:rsidRDefault="00BB28C8" w:rsidP="00BB28C8">
      <w:pPr>
        <w:widowControl w:val="0"/>
        <w:spacing w:after="160" w:line="360" w:lineRule="auto"/>
        <w:jc w:val="both"/>
        <w:rPr>
          <w:rFonts w:ascii="GHEA Grapalat" w:hAnsi="GHEA Grapalat" w:cs="Sylfaen"/>
          <w:i/>
          <w:lang w:val="en-US"/>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2"/>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59BC" w:rsidRDefault="003E59BC">
      <w:r>
        <w:separator/>
      </w:r>
    </w:p>
  </w:endnote>
  <w:endnote w:type="continuationSeparator" w:id="0">
    <w:p w:rsidR="003E59BC" w:rsidRDefault="003E59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03841"/>
      <w:docPartObj>
        <w:docPartGallery w:val="Page Numbers (Bottom of Page)"/>
        <w:docPartUnique/>
      </w:docPartObj>
    </w:sdtPr>
    <w:sdtEndPr>
      <w:rPr>
        <w:rFonts w:ascii="GHEA Grapalat" w:hAnsi="GHEA Grapalat"/>
        <w:sz w:val="24"/>
        <w:szCs w:val="24"/>
      </w:rPr>
    </w:sdtEndPr>
    <w:sdtContent>
      <w:p w:rsidR="00BC3ECD" w:rsidRPr="003E450C" w:rsidRDefault="00BC3ECD">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Pr>
            <w:rFonts w:ascii="GHEA Grapalat" w:hAnsi="GHEA Grapalat"/>
            <w:noProof/>
            <w:sz w:val="24"/>
            <w:szCs w:val="24"/>
          </w:rPr>
          <w:t>104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59BC" w:rsidRDefault="003E59BC">
      <w:r>
        <w:separator/>
      </w:r>
    </w:p>
  </w:footnote>
  <w:footnote w:type="continuationSeparator" w:id="0">
    <w:p w:rsidR="003E59BC" w:rsidRDefault="003E59BC">
      <w:r>
        <w:continuationSeparator/>
      </w:r>
    </w:p>
  </w:footnote>
  <w:footnote w:id="1">
    <w:p w:rsidR="00BC3ECD" w:rsidRPr="00BC3ECD" w:rsidRDefault="00BC3ECD" w:rsidP="007A5F50">
      <w:pPr>
        <w:pStyle w:val="FootnoteText"/>
        <w:jc w:val="both"/>
        <w:rPr>
          <w:rFonts w:asciiTheme="minorHAnsi" w:hAnsiTheme="minorHAnsi"/>
          <w:i/>
          <w:sz w:val="10"/>
        </w:rPr>
      </w:pPr>
      <w:r w:rsidRPr="009F064C">
        <w:rPr>
          <w:rFonts w:ascii="GHEA Grapalat" w:hAnsi="GHEA Grapalat"/>
          <w:sz w:val="16"/>
        </w:rPr>
        <w:t xml:space="preserve">* </w:t>
      </w:r>
      <w:r w:rsidRPr="00BC3ECD">
        <w:rPr>
          <w:rFonts w:ascii="GHEA Grapalat" w:hAnsi="GHEA Grapalat"/>
          <w:i/>
          <w:sz w:val="10"/>
        </w:rPr>
        <w:t>Если закупка осуществляется в форме запроса котировок или закупок у одного лица,</w:t>
      </w:r>
      <w:r w:rsidRPr="00BC3ECD">
        <w:rPr>
          <w:i/>
          <w:sz w:val="10"/>
        </w:rPr>
        <w:t xml:space="preserve"> </w:t>
      </w:r>
      <w:r w:rsidRPr="00BC3ECD">
        <w:rPr>
          <w:rFonts w:ascii="GHEA Grapalat" w:hAnsi="GHEA Grapalat"/>
          <w:i/>
          <w:sz w:val="10"/>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"BMAShDzB", соответственно словами  "GHAShDzB" и "HMAAShDzB".</w:t>
      </w:r>
    </w:p>
  </w:footnote>
  <w:footnote w:id="2">
    <w:p w:rsidR="00BC3ECD" w:rsidRPr="008842CE" w:rsidRDefault="00BC3ECD" w:rsidP="008842CE">
      <w:pPr>
        <w:pStyle w:val="FootnoteText"/>
        <w:widowControl w:val="0"/>
        <w:jc w:val="both"/>
        <w:rPr>
          <w:rFonts w:ascii="GHEA Grapalat" w:hAnsi="GHEA Grapalat"/>
          <w:i/>
          <w:lang w:val="af-ZA"/>
        </w:rPr>
      </w:pPr>
      <w:r w:rsidRPr="00BC3ECD">
        <w:rPr>
          <w:rStyle w:val="FootnoteReference"/>
          <w:rFonts w:ascii="GHEA Grapalat" w:hAnsi="GHEA Grapalat"/>
          <w:sz w:val="10"/>
        </w:rPr>
        <w:footnoteRef/>
      </w:r>
      <w:r w:rsidRPr="00BC3ECD">
        <w:rPr>
          <w:rFonts w:ascii="GHEA Grapalat" w:hAnsi="GHEA Grapalat"/>
          <w:sz w:val="10"/>
        </w:rPr>
        <w:t xml:space="preserve"> </w:t>
      </w:r>
      <w:r w:rsidRPr="00BC3ECD">
        <w:rPr>
          <w:rFonts w:ascii="GHEA Grapalat" w:hAnsi="GHEA Grapalat"/>
          <w:i/>
          <w:sz w:val="10"/>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BC3ECD" w:rsidRPr="00665F0E" w:rsidRDefault="00BC3ECD" w:rsidP="007662A7">
      <w:pPr>
        <w:pStyle w:val="FootnoteText"/>
        <w:jc w:val="both"/>
        <w:rPr>
          <w:rFonts w:asciiTheme="minorHAnsi" w:hAnsiTheme="minorHAnsi"/>
          <w:sz w:val="14"/>
        </w:rPr>
      </w:pPr>
      <w:r w:rsidRPr="005C6670">
        <w:rPr>
          <w:rFonts w:asciiTheme="minorHAnsi" w:hAnsiTheme="minorHAnsi"/>
        </w:rPr>
        <w:t>5.</w:t>
      </w:r>
      <w:r w:rsidRPr="00665F0E">
        <w:rPr>
          <w:rFonts w:asciiTheme="minorHAnsi" w:hAnsiTheme="minorHAnsi"/>
          <w:sz w:val="14"/>
        </w:rPr>
        <w:t xml:space="preserve">1 </w:t>
      </w:r>
      <w:r w:rsidRPr="00665F0E">
        <w:rPr>
          <w:rFonts w:ascii="GHEA Grapalat" w:hAnsi="GHEA Grapalat"/>
          <w:i/>
          <w:sz w:val="14"/>
        </w:rPr>
        <w:t>Если цена работы, закупаемой по заявке на закупку в рамках данной процедуры, превышает семидесятикратный размер базовой единицы закупок, число " 15 "заменяется числом "30".</w:t>
      </w:r>
    </w:p>
    <w:p w:rsidR="00BC3ECD" w:rsidRPr="00665F0E" w:rsidRDefault="00BC3ECD" w:rsidP="00FC69A8">
      <w:pPr>
        <w:pStyle w:val="FootnoteText"/>
        <w:jc w:val="both"/>
        <w:rPr>
          <w:rFonts w:asciiTheme="minorHAnsi" w:hAnsiTheme="minorHAnsi"/>
          <w:sz w:val="14"/>
        </w:rPr>
      </w:pPr>
    </w:p>
    <w:p w:rsidR="00BC3ECD" w:rsidRPr="00665F0E" w:rsidRDefault="00BC3ECD" w:rsidP="00FC69A8">
      <w:pPr>
        <w:pStyle w:val="FootnoteText"/>
        <w:jc w:val="both"/>
        <w:rPr>
          <w:rFonts w:ascii="GHEA Grapalat" w:hAnsi="GHEA Grapalat"/>
          <w:i/>
          <w:sz w:val="14"/>
        </w:rPr>
      </w:pPr>
      <w:r w:rsidRPr="00665F0E">
        <w:rPr>
          <w:rStyle w:val="FootnoteReference"/>
          <w:sz w:val="14"/>
        </w:rPr>
        <w:t>5</w:t>
      </w:r>
      <w:r w:rsidRPr="00665F0E">
        <w:rPr>
          <w:sz w:val="14"/>
        </w:rPr>
        <w:t xml:space="preserve"> </w:t>
      </w:r>
      <w:r w:rsidRPr="00665F0E">
        <w:rPr>
          <w:rFonts w:ascii="GHEA Grapalat" w:hAnsi="GHEA Grapalat"/>
          <w:i/>
          <w:sz w:val="14"/>
        </w:rPr>
        <w:t>Если закупка осуществляется в форме закупки у одного лица, обусловленная безотлагательностью, то</w:t>
      </w:r>
    </w:p>
    <w:p w:rsidR="00BC3ECD" w:rsidRPr="00665F0E" w:rsidRDefault="00BC3ECD" w:rsidP="003F2273">
      <w:pPr>
        <w:widowControl w:val="0"/>
        <w:tabs>
          <w:tab w:val="left" w:pos="1134"/>
        </w:tabs>
        <w:spacing w:after="160"/>
        <w:ind w:firstLine="142"/>
        <w:contextualSpacing/>
        <w:jc w:val="both"/>
        <w:rPr>
          <w:rFonts w:ascii="GHEA Grapalat" w:hAnsi="GHEA Grapalat"/>
          <w:i/>
          <w:sz w:val="14"/>
          <w:szCs w:val="20"/>
        </w:rPr>
      </w:pPr>
      <w:r w:rsidRPr="00665F0E">
        <w:rPr>
          <w:rFonts w:ascii="GHEA Grapalat" w:hAnsi="GHEA Grapalat"/>
          <w:i/>
          <w:sz w:val="14"/>
          <w:szCs w:val="20"/>
        </w:rPr>
        <w:t xml:space="preserve">- 2-ой абзац  пункта 3.1 излагается в следующей редакции: "Участник имеет право требовать от </w:t>
      </w:r>
      <w:r w:rsidRPr="00665F0E">
        <w:rPr>
          <w:rFonts w:ascii="GHEA Grapalat" w:hAnsi="GHEA Grapalat" w:hint="eastAsia"/>
          <w:i/>
          <w:sz w:val="14"/>
          <w:szCs w:val="20"/>
        </w:rPr>
        <w:t>комиссии</w:t>
      </w:r>
      <w:r w:rsidRPr="00665F0E">
        <w:rPr>
          <w:rFonts w:ascii="GHEA Grapalat" w:hAnsi="GHEA Grapalat"/>
          <w:i/>
          <w:sz w:val="14"/>
          <w:szCs w:val="20"/>
        </w:rPr>
        <w:t xml:space="preserve"> </w:t>
      </w:r>
      <w:r w:rsidRPr="00665F0E">
        <w:rPr>
          <w:rFonts w:ascii="GHEA Grapalat" w:hAnsi="GHEA Grapalat" w:hint="eastAsia"/>
          <w:i/>
          <w:sz w:val="14"/>
          <w:szCs w:val="20"/>
        </w:rPr>
        <w:t>разъяснения</w:t>
      </w:r>
      <w:r w:rsidRPr="00665F0E">
        <w:rPr>
          <w:rFonts w:ascii="GHEA Grapalat" w:hAnsi="GHEA Grapalat"/>
          <w:i/>
          <w:sz w:val="14"/>
          <w:szCs w:val="20"/>
        </w:rPr>
        <w:t xml:space="preserve"> </w:t>
      </w:r>
      <w:r w:rsidRPr="00665F0E">
        <w:rPr>
          <w:rFonts w:ascii="GHEA Grapalat" w:hAnsi="GHEA Grapalat" w:hint="eastAsia"/>
          <w:i/>
          <w:sz w:val="14"/>
          <w:szCs w:val="20"/>
        </w:rPr>
        <w:t>приглашения</w:t>
      </w:r>
      <w:r w:rsidRPr="00665F0E">
        <w:rPr>
          <w:rFonts w:ascii="GHEA Grapalat" w:hAnsi="GHEA Grapalat"/>
          <w:i/>
          <w:sz w:val="14"/>
          <w:szCs w:val="20"/>
        </w:rPr>
        <w:t xml:space="preserve">  как минимум за один календарный день до истечения окончательного срока подачи заявок. </w:t>
      </w:r>
      <w:r w:rsidRPr="00665F0E">
        <w:rPr>
          <w:rFonts w:ascii="GHEA Grapalat" w:hAnsi="GHEA Grapalat" w:hint="eastAsia"/>
          <w:i/>
          <w:sz w:val="14"/>
          <w:szCs w:val="20"/>
        </w:rPr>
        <w:t>При</w:t>
      </w:r>
      <w:r w:rsidRPr="00665F0E">
        <w:rPr>
          <w:rFonts w:ascii="GHEA Grapalat" w:hAnsi="GHEA Grapalat"/>
          <w:i/>
          <w:sz w:val="14"/>
          <w:szCs w:val="20"/>
        </w:rPr>
        <w:t xml:space="preserve"> </w:t>
      </w:r>
      <w:r w:rsidRPr="00665F0E">
        <w:rPr>
          <w:rFonts w:ascii="GHEA Grapalat" w:hAnsi="GHEA Grapalat" w:hint="eastAsia"/>
          <w:i/>
          <w:sz w:val="14"/>
          <w:szCs w:val="20"/>
        </w:rPr>
        <w:t>этом</w:t>
      </w:r>
      <w:r w:rsidRPr="00665F0E">
        <w:rPr>
          <w:rFonts w:ascii="GHEA Grapalat" w:hAnsi="GHEA Grapalat"/>
          <w:i/>
          <w:sz w:val="14"/>
          <w:szCs w:val="20"/>
        </w:rPr>
        <w:t xml:space="preserve">, </w:t>
      </w:r>
      <w:r w:rsidRPr="00665F0E">
        <w:rPr>
          <w:rFonts w:ascii="GHEA Grapalat" w:hAnsi="GHEA Grapalat" w:hint="eastAsia"/>
          <w:i/>
          <w:sz w:val="14"/>
          <w:szCs w:val="20"/>
        </w:rPr>
        <w:t>разъяснение</w:t>
      </w:r>
      <w:r w:rsidRPr="00665F0E">
        <w:rPr>
          <w:rFonts w:ascii="GHEA Grapalat" w:hAnsi="GHEA Grapalat"/>
          <w:i/>
          <w:sz w:val="14"/>
          <w:szCs w:val="20"/>
        </w:rPr>
        <w:t xml:space="preserve"> </w:t>
      </w:r>
      <w:r w:rsidRPr="00665F0E">
        <w:rPr>
          <w:rFonts w:ascii="GHEA Grapalat" w:hAnsi="GHEA Grapalat" w:hint="eastAsia"/>
          <w:i/>
          <w:sz w:val="14"/>
          <w:szCs w:val="20"/>
        </w:rPr>
        <w:t>может</w:t>
      </w:r>
      <w:r w:rsidRPr="00665F0E">
        <w:rPr>
          <w:rFonts w:ascii="GHEA Grapalat" w:hAnsi="GHEA Grapalat"/>
          <w:i/>
          <w:sz w:val="14"/>
          <w:szCs w:val="20"/>
        </w:rPr>
        <w:t xml:space="preserve">  быть </w:t>
      </w:r>
      <w:r w:rsidRPr="00665F0E">
        <w:rPr>
          <w:rFonts w:ascii="GHEA Grapalat" w:hAnsi="GHEA Grapalat" w:hint="eastAsia"/>
          <w:i/>
          <w:sz w:val="14"/>
          <w:szCs w:val="20"/>
        </w:rPr>
        <w:t>потребовано</w:t>
      </w:r>
      <w:r w:rsidRPr="00665F0E">
        <w:rPr>
          <w:rFonts w:ascii="GHEA Grapalat" w:hAnsi="GHEA Grapalat"/>
          <w:i/>
          <w:sz w:val="14"/>
          <w:szCs w:val="20"/>
        </w:rPr>
        <w:t xml:space="preserve"> </w:t>
      </w:r>
      <w:r w:rsidRPr="00665F0E">
        <w:rPr>
          <w:rFonts w:ascii="GHEA Grapalat" w:hAnsi="GHEA Grapalat" w:hint="eastAsia"/>
          <w:i/>
          <w:sz w:val="14"/>
          <w:szCs w:val="20"/>
        </w:rPr>
        <w:t>до</w:t>
      </w:r>
      <w:r w:rsidRPr="00665F0E">
        <w:rPr>
          <w:rFonts w:ascii="GHEA Grapalat" w:hAnsi="GHEA Grapalat"/>
          <w:i/>
          <w:sz w:val="14"/>
          <w:szCs w:val="20"/>
        </w:rPr>
        <w:t xml:space="preserve"> 17:00 (</w:t>
      </w:r>
      <w:r w:rsidRPr="00665F0E">
        <w:rPr>
          <w:rFonts w:ascii="GHEA Grapalat" w:hAnsi="GHEA Grapalat" w:hint="eastAsia"/>
          <w:i/>
          <w:sz w:val="14"/>
          <w:szCs w:val="20"/>
        </w:rPr>
        <w:t>по</w:t>
      </w:r>
      <w:r w:rsidRPr="00665F0E">
        <w:rPr>
          <w:rFonts w:ascii="GHEA Grapalat" w:hAnsi="GHEA Grapalat"/>
          <w:i/>
          <w:sz w:val="14"/>
          <w:szCs w:val="20"/>
        </w:rPr>
        <w:t xml:space="preserve"> </w:t>
      </w:r>
      <w:r w:rsidRPr="00665F0E">
        <w:rPr>
          <w:rFonts w:ascii="GHEA Grapalat" w:hAnsi="GHEA Grapalat" w:hint="eastAsia"/>
          <w:i/>
          <w:sz w:val="14"/>
          <w:szCs w:val="20"/>
        </w:rPr>
        <w:t>ереванскому</w:t>
      </w:r>
      <w:r w:rsidRPr="00665F0E">
        <w:rPr>
          <w:rFonts w:ascii="GHEA Grapalat" w:hAnsi="GHEA Grapalat"/>
          <w:i/>
          <w:sz w:val="14"/>
          <w:szCs w:val="20"/>
        </w:rPr>
        <w:t xml:space="preserve"> </w:t>
      </w:r>
      <w:r w:rsidRPr="00665F0E">
        <w:rPr>
          <w:rFonts w:ascii="GHEA Grapalat" w:hAnsi="GHEA Grapalat" w:hint="eastAsia"/>
          <w:i/>
          <w:sz w:val="14"/>
          <w:szCs w:val="20"/>
        </w:rPr>
        <w:t>времени</w:t>
      </w:r>
      <w:r w:rsidRPr="00665F0E">
        <w:rPr>
          <w:rFonts w:ascii="GHEA Grapalat" w:hAnsi="GHEA Grapalat"/>
          <w:i/>
          <w:sz w:val="14"/>
          <w:szCs w:val="20"/>
        </w:rPr>
        <w:t xml:space="preserve">), </w:t>
      </w:r>
      <w:r w:rsidRPr="00665F0E">
        <w:rPr>
          <w:rFonts w:ascii="GHEA Grapalat" w:hAnsi="GHEA Grapalat" w:hint="eastAsia"/>
          <w:i/>
          <w:sz w:val="14"/>
          <w:szCs w:val="20"/>
        </w:rPr>
        <w:t>указанного</w:t>
      </w:r>
      <w:r w:rsidRPr="00665F0E">
        <w:rPr>
          <w:rFonts w:ascii="GHEA Grapalat" w:hAnsi="GHEA Grapalat"/>
          <w:i/>
          <w:sz w:val="14"/>
          <w:szCs w:val="20"/>
        </w:rPr>
        <w:t xml:space="preserve"> </w:t>
      </w:r>
      <w:r w:rsidRPr="00665F0E">
        <w:rPr>
          <w:rFonts w:ascii="GHEA Grapalat" w:hAnsi="GHEA Grapalat" w:hint="eastAsia"/>
          <w:i/>
          <w:sz w:val="14"/>
          <w:szCs w:val="20"/>
        </w:rPr>
        <w:t>в</w:t>
      </w:r>
      <w:r w:rsidRPr="00665F0E">
        <w:rPr>
          <w:rFonts w:ascii="GHEA Grapalat" w:hAnsi="GHEA Grapalat"/>
          <w:i/>
          <w:sz w:val="14"/>
          <w:szCs w:val="20"/>
        </w:rPr>
        <w:t xml:space="preserve"> </w:t>
      </w:r>
      <w:r w:rsidRPr="00665F0E">
        <w:rPr>
          <w:rFonts w:ascii="GHEA Grapalat" w:hAnsi="GHEA Grapalat" w:hint="eastAsia"/>
          <w:i/>
          <w:sz w:val="14"/>
          <w:szCs w:val="20"/>
        </w:rPr>
        <w:t>настоящем</w:t>
      </w:r>
      <w:r w:rsidRPr="00665F0E">
        <w:rPr>
          <w:rFonts w:ascii="GHEA Grapalat" w:hAnsi="GHEA Grapalat"/>
          <w:i/>
          <w:sz w:val="14"/>
          <w:szCs w:val="20"/>
        </w:rPr>
        <w:t xml:space="preserve"> </w:t>
      </w:r>
      <w:r w:rsidRPr="00665F0E">
        <w:rPr>
          <w:rFonts w:ascii="GHEA Grapalat" w:hAnsi="GHEA Grapalat" w:hint="eastAsia"/>
          <w:i/>
          <w:sz w:val="14"/>
          <w:szCs w:val="20"/>
        </w:rPr>
        <w:t>пункте</w:t>
      </w:r>
      <w:r w:rsidRPr="00665F0E">
        <w:rPr>
          <w:rFonts w:ascii="GHEA Grapalat" w:hAnsi="GHEA Grapalat"/>
          <w:i/>
          <w:sz w:val="14"/>
          <w:szCs w:val="20"/>
        </w:rPr>
        <w:t xml:space="preserve"> </w:t>
      </w:r>
      <w:r w:rsidRPr="00665F0E">
        <w:rPr>
          <w:rFonts w:ascii="GHEA Grapalat" w:hAnsi="GHEA Grapalat" w:hint="eastAsia"/>
          <w:i/>
          <w:sz w:val="14"/>
          <w:szCs w:val="20"/>
        </w:rPr>
        <w:t>дня</w:t>
      </w:r>
      <w:r w:rsidRPr="00665F0E">
        <w:rPr>
          <w:rFonts w:ascii="GHEA Grapalat" w:hAnsi="GHEA Grapalat"/>
          <w:i/>
          <w:sz w:val="14"/>
          <w:szCs w:val="20"/>
        </w:rPr>
        <w:t xml:space="preserve">. Участник представляет указанный в настоящем пункте запрос посредством его отправки на электронную почту секретаря комиссии. </w:t>
      </w:r>
      <w:r w:rsidRPr="00665F0E">
        <w:rPr>
          <w:rFonts w:ascii="GHEA Grapalat" w:hAnsi="GHEA Grapalat" w:hint="eastAsia"/>
          <w:i/>
          <w:sz w:val="14"/>
          <w:szCs w:val="20"/>
        </w:rPr>
        <w:t>Комиссия</w:t>
      </w:r>
      <w:r w:rsidRPr="00665F0E">
        <w:rPr>
          <w:rFonts w:ascii="GHEA Grapalat" w:hAnsi="GHEA Grapalat"/>
          <w:i/>
          <w:sz w:val="14"/>
          <w:szCs w:val="20"/>
        </w:rPr>
        <w:t xml:space="preserve"> </w:t>
      </w:r>
      <w:r w:rsidRPr="00665F0E">
        <w:rPr>
          <w:rFonts w:ascii="GHEA Grapalat" w:hAnsi="GHEA Grapalat" w:hint="eastAsia"/>
          <w:i/>
          <w:sz w:val="14"/>
          <w:szCs w:val="20"/>
        </w:rPr>
        <w:t>предоставляет</w:t>
      </w:r>
      <w:r w:rsidRPr="00665F0E">
        <w:rPr>
          <w:rFonts w:ascii="GHEA Grapalat" w:hAnsi="GHEA Grapalat"/>
          <w:i/>
          <w:sz w:val="14"/>
          <w:szCs w:val="20"/>
        </w:rPr>
        <w:t xml:space="preserve"> </w:t>
      </w:r>
      <w:r w:rsidRPr="00665F0E">
        <w:rPr>
          <w:rFonts w:ascii="GHEA Grapalat" w:hAnsi="GHEA Grapalat" w:hint="eastAsia"/>
          <w:i/>
          <w:sz w:val="14"/>
          <w:szCs w:val="20"/>
        </w:rPr>
        <w:t>разъяснение</w:t>
      </w:r>
      <w:r w:rsidRPr="00665F0E">
        <w:rPr>
          <w:rFonts w:ascii="GHEA Grapalat" w:hAnsi="GHEA Grapalat"/>
          <w:i/>
          <w:sz w:val="14"/>
          <w:szCs w:val="20"/>
        </w:rPr>
        <w:t xml:space="preserve"> </w:t>
      </w:r>
      <w:r w:rsidRPr="00665F0E">
        <w:rPr>
          <w:rFonts w:ascii="GHEA Grapalat" w:hAnsi="GHEA Grapalat" w:hint="eastAsia"/>
          <w:i/>
          <w:sz w:val="14"/>
          <w:szCs w:val="20"/>
        </w:rPr>
        <w:t>представившему</w:t>
      </w:r>
      <w:r w:rsidRPr="00665F0E">
        <w:rPr>
          <w:rFonts w:ascii="GHEA Grapalat" w:hAnsi="GHEA Grapalat"/>
          <w:i/>
          <w:sz w:val="14"/>
          <w:szCs w:val="20"/>
        </w:rPr>
        <w:t xml:space="preserve"> </w:t>
      </w:r>
      <w:r w:rsidRPr="00665F0E">
        <w:rPr>
          <w:rFonts w:ascii="GHEA Grapalat" w:hAnsi="GHEA Grapalat" w:hint="eastAsia"/>
          <w:i/>
          <w:sz w:val="14"/>
          <w:szCs w:val="20"/>
        </w:rPr>
        <w:t>запрос</w:t>
      </w:r>
      <w:r w:rsidRPr="00665F0E">
        <w:rPr>
          <w:rFonts w:ascii="GHEA Grapalat" w:hAnsi="GHEA Grapalat"/>
          <w:i/>
          <w:sz w:val="14"/>
          <w:szCs w:val="20"/>
        </w:rPr>
        <w:t xml:space="preserve"> </w:t>
      </w:r>
      <w:r w:rsidRPr="00665F0E">
        <w:rPr>
          <w:rFonts w:ascii="GHEA Grapalat" w:hAnsi="GHEA Grapalat" w:hint="eastAsia"/>
          <w:i/>
          <w:sz w:val="14"/>
          <w:szCs w:val="20"/>
        </w:rPr>
        <w:t>участнику</w:t>
      </w:r>
      <w:r w:rsidRPr="00665F0E">
        <w:rPr>
          <w:rFonts w:ascii="GHEA Grapalat" w:hAnsi="GHEA Grapalat"/>
          <w:i/>
          <w:sz w:val="14"/>
          <w:szCs w:val="20"/>
        </w:rPr>
        <w:t xml:space="preserve"> </w:t>
      </w:r>
      <w:r w:rsidRPr="00665F0E">
        <w:rPr>
          <w:rFonts w:ascii="GHEA Grapalat" w:hAnsi="GHEA Grapalat" w:hint="eastAsia"/>
          <w:i/>
          <w:sz w:val="14"/>
          <w:szCs w:val="20"/>
        </w:rPr>
        <w:t>в</w:t>
      </w:r>
      <w:r w:rsidRPr="00665F0E">
        <w:rPr>
          <w:rFonts w:ascii="GHEA Grapalat" w:hAnsi="GHEA Grapalat"/>
          <w:i/>
          <w:sz w:val="14"/>
          <w:szCs w:val="20"/>
        </w:rPr>
        <w:t xml:space="preserve"> </w:t>
      </w:r>
      <w:r w:rsidRPr="00665F0E">
        <w:rPr>
          <w:rFonts w:ascii="GHEA Grapalat" w:hAnsi="GHEA Grapalat" w:hint="eastAsia"/>
          <w:i/>
          <w:sz w:val="14"/>
          <w:szCs w:val="20"/>
        </w:rPr>
        <w:t>течение</w:t>
      </w:r>
      <w:r w:rsidRPr="00665F0E">
        <w:rPr>
          <w:rFonts w:ascii="GHEA Grapalat" w:hAnsi="GHEA Grapalat"/>
          <w:i/>
          <w:sz w:val="14"/>
          <w:szCs w:val="20"/>
        </w:rPr>
        <w:t xml:space="preserve"> </w:t>
      </w:r>
      <w:r w:rsidRPr="00665F0E">
        <w:rPr>
          <w:rFonts w:ascii="GHEA Grapalat" w:hAnsi="GHEA Grapalat" w:hint="eastAsia"/>
          <w:i/>
          <w:sz w:val="14"/>
          <w:szCs w:val="20"/>
        </w:rPr>
        <w:t>календарного</w:t>
      </w:r>
      <w:r w:rsidRPr="00665F0E">
        <w:rPr>
          <w:rFonts w:ascii="GHEA Grapalat" w:hAnsi="GHEA Grapalat"/>
          <w:i/>
          <w:sz w:val="14"/>
          <w:szCs w:val="20"/>
        </w:rPr>
        <w:t xml:space="preserve"> </w:t>
      </w:r>
      <w:r w:rsidRPr="00665F0E">
        <w:rPr>
          <w:rFonts w:ascii="GHEA Grapalat" w:hAnsi="GHEA Grapalat" w:hint="eastAsia"/>
          <w:i/>
          <w:sz w:val="14"/>
          <w:szCs w:val="20"/>
        </w:rPr>
        <w:t>дня</w:t>
      </w:r>
      <w:r w:rsidRPr="00665F0E">
        <w:rPr>
          <w:rFonts w:ascii="GHEA Grapalat" w:hAnsi="GHEA Grapalat"/>
          <w:i/>
          <w:sz w:val="14"/>
          <w:szCs w:val="20"/>
        </w:rPr>
        <w:t xml:space="preserve">, </w:t>
      </w:r>
      <w:r w:rsidRPr="00665F0E">
        <w:rPr>
          <w:rFonts w:ascii="GHEA Grapalat" w:hAnsi="GHEA Grapalat" w:hint="eastAsia"/>
          <w:i/>
          <w:sz w:val="14"/>
          <w:szCs w:val="20"/>
        </w:rPr>
        <w:t>следующего</w:t>
      </w:r>
      <w:r w:rsidRPr="00665F0E">
        <w:rPr>
          <w:rFonts w:ascii="GHEA Grapalat" w:hAnsi="GHEA Grapalat"/>
          <w:i/>
          <w:sz w:val="14"/>
          <w:szCs w:val="20"/>
        </w:rPr>
        <w:t xml:space="preserve"> </w:t>
      </w:r>
      <w:r w:rsidRPr="00665F0E">
        <w:rPr>
          <w:rFonts w:ascii="GHEA Grapalat" w:hAnsi="GHEA Grapalat" w:hint="eastAsia"/>
          <w:i/>
          <w:sz w:val="14"/>
          <w:szCs w:val="20"/>
        </w:rPr>
        <w:t>за</w:t>
      </w:r>
      <w:r w:rsidRPr="00665F0E">
        <w:rPr>
          <w:rFonts w:ascii="GHEA Grapalat" w:hAnsi="GHEA Grapalat"/>
          <w:i/>
          <w:sz w:val="14"/>
          <w:szCs w:val="20"/>
        </w:rPr>
        <w:t xml:space="preserve"> </w:t>
      </w:r>
      <w:r w:rsidRPr="00665F0E">
        <w:rPr>
          <w:rFonts w:ascii="GHEA Grapalat" w:hAnsi="GHEA Grapalat" w:hint="eastAsia"/>
          <w:i/>
          <w:sz w:val="14"/>
          <w:szCs w:val="20"/>
        </w:rPr>
        <w:t>днем</w:t>
      </w:r>
      <w:r w:rsidRPr="00665F0E">
        <w:rPr>
          <w:rFonts w:ascii="GHEA Grapalat" w:hAnsi="GHEA Grapalat"/>
          <w:i/>
          <w:sz w:val="14"/>
          <w:szCs w:val="20"/>
        </w:rPr>
        <w:t xml:space="preserve"> </w:t>
      </w:r>
      <w:r w:rsidRPr="00665F0E">
        <w:rPr>
          <w:rFonts w:ascii="GHEA Grapalat" w:hAnsi="GHEA Grapalat" w:hint="eastAsia"/>
          <w:i/>
          <w:sz w:val="14"/>
          <w:szCs w:val="20"/>
        </w:rPr>
        <w:t>получения</w:t>
      </w:r>
      <w:r w:rsidRPr="00665F0E">
        <w:rPr>
          <w:rFonts w:ascii="GHEA Grapalat" w:hAnsi="GHEA Grapalat"/>
          <w:i/>
          <w:sz w:val="14"/>
          <w:szCs w:val="20"/>
        </w:rPr>
        <w:t xml:space="preserve"> </w:t>
      </w:r>
      <w:r w:rsidRPr="00665F0E">
        <w:rPr>
          <w:rFonts w:ascii="GHEA Grapalat" w:hAnsi="GHEA Grapalat" w:hint="eastAsia"/>
          <w:i/>
          <w:sz w:val="14"/>
          <w:szCs w:val="20"/>
        </w:rPr>
        <w:t>запроса</w:t>
      </w:r>
      <w:r w:rsidRPr="00665F0E">
        <w:rPr>
          <w:rFonts w:ascii="GHEA Grapalat" w:hAnsi="GHEA Grapalat"/>
          <w:i/>
          <w:sz w:val="14"/>
          <w:szCs w:val="20"/>
        </w:rPr>
        <w:t xml:space="preserve">, </w:t>
      </w:r>
      <w:r w:rsidRPr="00665F0E">
        <w:rPr>
          <w:rFonts w:ascii="GHEA Grapalat" w:hAnsi="GHEA Grapalat" w:hint="eastAsia"/>
          <w:i/>
          <w:sz w:val="14"/>
          <w:szCs w:val="20"/>
        </w:rPr>
        <w:t>но</w:t>
      </w:r>
      <w:r w:rsidRPr="00665F0E">
        <w:rPr>
          <w:rFonts w:ascii="GHEA Grapalat" w:hAnsi="GHEA Grapalat"/>
          <w:i/>
          <w:sz w:val="14"/>
          <w:szCs w:val="20"/>
        </w:rPr>
        <w:t xml:space="preserve"> </w:t>
      </w:r>
      <w:r w:rsidRPr="00665F0E">
        <w:rPr>
          <w:rFonts w:ascii="GHEA Grapalat" w:hAnsi="GHEA Grapalat" w:hint="eastAsia"/>
          <w:i/>
          <w:sz w:val="14"/>
          <w:szCs w:val="20"/>
        </w:rPr>
        <w:t>не</w:t>
      </w:r>
      <w:r w:rsidRPr="00665F0E">
        <w:rPr>
          <w:rFonts w:ascii="GHEA Grapalat" w:hAnsi="GHEA Grapalat"/>
          <w:i/>
          <w:sz w:val="14"/>
          <w:szCs w:val="20"/>
        </w:rPr>
        <w:t xml:space="preserve"> </w:t>
      </w:r>
      <w:r w:rsidRPr="00665F0E">
        <w:rPr>
          <w:rFonts w:ascii="GHEA Grapalat" w:hAnsi="GHEA Grapalat" w:hint="eastAsia"/>
          <w:i/>
          <w:sz w:val="14"/>
          <w:szCs w:val="20"/>
        </w:rPr>
        <w:t>позднее</w:t>
      </w:r>
      <w:r w:rsidRPr="00665F0E">
        <w:rPr>
          <w:rFonts w:ascii="GHEA Grapalat" w:hAnsi="GHEA Grapalat"/>
          <w:i/>
          <w:sz w:val="14"/>
          <w:szCs w:val="20"/>
        </w:rPr>
        <w:t xml:space="preserve"> </w:t>
      </w:r>
      <w:r w:rsidRPr="00665F0E">
        <w:rPr>
          <w:rFonts w:ascii="GHEA Grapalat" w:hAnsi="GHEA Grapalat" w:hint="eastAsia"/>
          <w:i/>
          <w:sz w:val="14"/>
          <w:szCs w:val="20"/>
        </w:rPr>
        <w:t>чем</w:t>
      </w:r>
      <w:r w:rsidRPr="00665F0E">
        <w:rPr>
          <w:rFonts w:ascii="GHEA Grapalat" w:hAnsi="GHEA Grapalat"/>
          <w:i/>
          <w:sz w:val="14"/>
          <w:szCs w:val="20"/>
        </w:rPr>
        <w:t xml:space="preserve"> </w:t>
      </w:r>
      <w:r w:rsidRPr="00665F0E">
        <w:rPr>
          <w:rFonts w:ascii="GHEA Grapalat" w:hAnsi="GHEA Grapalat" w:hint="eastAsia"/>
          <w:i/>
          <w:sz w:val="14"/>
          <w:szCs w:val="20"/>
        </w:rPr>
        <w:t>за</w:t>
      </w:r>
      <w:r w:rsidRPr="00665F0E">
        <w:rPr>
          <w:rFonts w:ascii="GHEA Grapalat" w:hAnsi="GHEA Grapalat"/>
          <w:i/>
          <w:sz w:val="14"/>
          <w:szCs w:val="20"/>
        </w:rPr>
        <w:t xml:space="preserve"> 3 </w:t>
      </w:r>
      <w:r w:rsidRPr="00665F0E">
        <w:rPr>
          <w:rFonts w:ascii="GHEA Grapalat" w:hAnsi="GHEA Grapalat" w:hint="eastAsia"/>
          <w:i/>
          <w:sz w:val="14"/>
          <w:szCs w:val="20"/>
        </w:rPr>
        <w:t>часа</w:t>
      </w:r>
      <w:r w:rsidRPr="00665F0E">
        <w:rPr>
          <w:rFonts w:ascii="GHEA Grapalat" w:hAnsi="GHEA Grapalat"/>
          <w:i/>
          <w:sz w:val="14"/>
          <w:szCs w:val="20"/>
        </w:rPr>
        <w:t xml:space="preserve"> </w:t>
      </w:r>
      <w:r w:rsidRPr="00665F0E">
        <w:rPr>
          <w:rFonts w:ascii="GHEA Grapalat" w:hAnsi="GHEA Grapalat" w:hint="eastAsia"/>
          <w:i/>
          <w:sz w:val="14"/>
          <w:szCs w:val="20"/>
        </w:rPr>
        <w:t>до</w:t>
      </w:r>
      <w:r w:rsidRPr="00665F0E">
        <w:rPr>
          <w:rFonts w:ascii="GHEA Grapalat" w:hAnsi="GHEA Grapalat"/>
          <w:i/>
          <w:sz w:val="14"/>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C3ECD" w:rsidRPr="00665F0E" w:rsidRDefault="00BC3ECD" w:rsidP="003F2273">
      <w:pPr>
        <w:widowControl w:val="0"/>
        <w:tabs>
          <w:tab w:val="left" w:pos="1134"/>
        </w:tabs>
        <w:spacing w:after="160"/>
        <w:ind w:firstLine="142"/>
        <w:contextualSpacing/>
        <w:jc w:val="both"/>
        <w:rPr>
          <w:rFonts w:ascii="GHEA Grapalat" w:hAnsi="GHEA Grapalat"/>
          <w:i/>
          <w:sz w:val="14"/>
          <w:szCs w:val="20"/>
        </w:rPr>
      </w:pPr>
      <w:r w:rsidRPr="00665F0E">
        <w:rPr>
          <w:rFonts w:ascii="GHEA Grapalat" w:hAnsi="GHEA Grapalat"/>
          <w:i/>
          <w:sz w:val="14"/>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C3ECD" w:rsidRPr="003F2273" w:rsidRDefault="00BC3ECD" w:rsidP="003F2273">
      <w:pPr>
        <w:widowControl w:val="0"/>
        <w:tabs>
          <w:tab w:val="left" w:pos="1134"/>
        </w:tabs>
        <w:spacing w:after="160"/>
        <w:ind w:firstLine="142"/>
        <w:contextualSpacing/>
        <w:jc w:val="both"/>
        <w:rPr>
          <w:rFonts w:ascii="GHEA Grapalat" w:hAnsi="GHEA Grapalat"/>
          <w:i/>
          <w:sz w:val="20"/>
          <w:szCs w:val="20"/>
        </w:rPr>
      </w:pPr>
      <w:r w:rsidRPr="00665F0E">
        <w:rPr>
          <w:rFonts w:ascii="GHEA Grapalat" w:hAnsi="GHEA Grapalat"/>
          <w:i/>
          <w:sz w:val="14"/>
          <w:szCs w:val="20"/>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4">
    <w:p w:rsidR="00BC3ECD" w:rsidRPr="00665F0E" w:rsidRDefault="00BC3ECD" w:rsidP="002B51FB">
      <w:pPr>
        <w:widowControl w:val="0"/>
        <w:jc w:val="both"/>
        <w:rPr>
          <w:rFonts w:ascii="GHEA Grapalat" w:hAnsi="GHEA Grapalat"/>
          <w:i/>
          <w:sz w:val="16"/>
          <w:szCs w:val="20"/>
        </w:rPr>
      </w:pPr>
      <w:r w:rsidRPr="00665F0E">
        <w:rPr>
          <w:rStyle w:val="FootnoteReference"/>
          <w:rFonts w:ascii="Times Armenian" w:hAnsi="Times Armenian"/>
          <w:sz w:val="16"/>
          <w:szCs w:val="20"/>
        </w:rPr>
        <w:t>6</w:t>
      </w:r>
      <w:r w:rsidRPr="00665F0E">
        <w:rPr>
          <w:rFonts w:ascii="Times Armenian" w:hAnsi="Times Armenian"/>
          <w:sz w:val="16"/>
          <w:szCs w:val="20"/>
        </w:rPr>
        <w:t xml:space="preserve"> </w:t>
      </w:r>
      <w:r w:rsidRPr="00665F0E">
        <w:rPr>
          <w:rFonts w:ascii="GHEA Grapalat" w:hAnsi="GHEA Grapalat"/>
          <w:i/>
          <w:sz w:val="16"/>
          <w:szCs w:val="20"/>
        </w:rPr>
        <w:t xml:space="preserve">При организации закупок по конкурсу или по запросу котировок, настоящее предложение исключается из приглашения, если </w:t>
      </w:r>
    </w:p>
    <w:p w:rsidR="00BC3ECD" w:rsidRPr="00665F0E" w:rsidRDefault="00BC3ECD" w:rsidP="002B51FB">
      <w:pPr>
        <w:widowControl w:val="0"/>
        <w:jc w:val="both"/>
        <w:rPr>
          <w:rFonts w:ascii="GHEA Grapalat" w:hAnsi="GHEA Grapalat"/>
          <w:i/>
          <w:sz w:val="16"/>
          <w:szCs w:val="20"/>
        </w:rPr>
      </w:pPr>
      <w:r w:rsidRPr="00665F0E">
        <w:rPr>
          <w:rFonts w:ascii="GHEA Grapalat" w:hAnsi="GHEA Grapalat"/>
          <w:i/>
          <w:sz w:val="16"/>
          <w:szCs w:val="20"/>
        </w:rPr>
        <w:t>-процедура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BC3ECD" w:rsidRPr="00831D6D" w:rsidRDefault="00BC3ECD" w:rsidP="005B2723">
      <w:pPr>
        <w:widowControl w:val="0"/>
        <w:tabs>
          <w:tab w:val="left" w:pos="142"/>
        </w:tabs>
        <w:ind w:left="142" w:hanging="142"/>
        <w:jc w:val="both"/>
        <w:rPr>
          <w:rFonts w:ascii="GHEA Grapalat" w:hAnsi="GHEA Grapalat"/>
          <w:i/>
          <w:sz w:val="20"/>
          <w:szCs w:val="20"/>
        </w:rPr>
      </w:pPr>
      <w:r w:rsidRPr="00665F0E">
        <w:rPr>
          <w:rFonts w:ascii="GHEA Grapalat" w:hAnsi="GHEA Grapalat"/>
          <w:i/>
          <w:sz w:val="16"/>
          <w:szCs w:val="20"/>
        </w:rPr>
        <w:t>-</w:t>
      </w:r>
      <w:r w:rsidRPr="00665F0E">
        <w:rPr>
          <w:sz w:val="20"/>
        </w:rPr>
        <w:t xml:space="preserve"> </w:t>
      </w:r>
      <w:r w:rsidRPr="00665F0E">
        <w:rPr>
          <w:rFonts w:ascii="GHEA Grapalat" w:hAnsi="GHEA Grapalat"/>
          <w:i/>
          <w:sz w:val="16"/>
          <w:szCs w:val="20"/>
        </w:rPr>
        <w:t>цена закупаемой работы по заявке на закупку в рамках данной процедуры не превышает 25 млн. драмов РА</w:t>
      </w:r>
    </w:p>
  </w:footnote>
  <w:footnote w:id="5">
    <w:p w:rsidR="00BC3ECD" w:rsidRPr="00D3436F" w:rsidRDefault="00BC3ECD"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C3ECD" w:rsidRPr="000811C1" w:rsidRDefault="00BC3ECD">
      <w:pPr>
        <w:pStyle w:val="FootnoteText"/>
        <w:rPr>
          <w:rFonts w:asciiTheme="minorHAnsi" w:hAnsiTheme="minorHAnsi"/>
        </w:rPr>
      </w:pPr>
    </w:p>
  </w:footnote>
  <w:footnote w:id="6">
    <w:p w:rsidR="00BC3ECD" w:rsidRPr="00810F23" w:rsidRDefault="00BC3ECD">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7">
    <w:p w:rsidR="00BC3ECD" w:rsidRPr="002C2499" w:rsidRDefault="00BC3ECD" w:rsidP="00B351F5">
      <w:pPr>
        <w:pStyle w:val="FootnoteText"/>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BC3ECD" w:rsidRPr="000811C1" w:rsidRDefault="00BC3ECD">
      <w:pPr>
        <w:pStyle w:val="FootnoteText"/>
        <w:rPr>
          <w:rFonts w:asciiTheme="minorHAnsi" w:hAnsiTheme="minorHAnsi"/>
        </w:rPr>
      </w:pPr>
    </w:p>
  </w:footnote>
  <w:footnote w:id="8">
    <w:p w:rsidR="00BC3ECD" w:rsidRPr="00FE2AA4" w:rsidRDefault="00BC3ECD">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rsidR="00BC3ECD" w:rsidRPr="008842CE" w:rsidRDefault="00BC3ECD"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C3ECD" w:rsidRPr="000811C1" w:rsidRDefault="00BC3ECD">
      <w:pPr>
        <w:pStyle w:val="FootnoteText"/>
        <w:rPr>
          <w:lang w:val="af-ZA"/>
        </w:rPr>
      </w:pPr>
    </w:p>
  </w:footnote>
  <w:footnote w:id="10">
    <w:p w:rsidR="00BC3ECD" w:rsidRPr="00D44813" w:rsidRDefault="00BC3ECD" w:rsidP="00C457A7">
      <w:pPr>
        <w:pStyle w:val="FootnoteText"/>
        <w:jc w:val="both"/>
        <w:rPr>
          <w:rFonts w:asciiTheme="minorHAnsi" w:hAnsiTheme="minorHAnsi"/>
          <w:i/>
        </w:rPr>
      </w:pPr>
      <w:r>
        <w:rPr>
          <w:rFonts w:asciiTheme="minorHAnsi" w:hAnsiTheme="minorHAnsi"/>
          <w:i/>
        </w:rPr>
        <w:t>11.</w:t>
      </w:r>
      <w:r w:rsidRPr="00D44813">
        <w:rPr>
          <w:rFonts w:asciiTheme="minorHAnsi" w:hAnsiTheme="minorHAnsi"/>
          <w:i/>
        </w:rPr>
        <w:t>1 Если цена данного лота по заявке на закупку․</w:t>
      </w:r>
    </w:p>
    <w:p w:rsidR="00BC3ECD" w:rsidRPr="00D44813" w:rsidRDefault="00BC3ECD" w:rsidP="00C457A7">
      <w:pPr>
        <w:pStyle w:val="FootnoteText"/>
        <w:jc w:val="both"/>
        <w:rPr>
          <w:rFonts w:asciiTheme="minorHAnsi" w:hAnsiTheme="minorHAnsi"/>
          <w:i/>
        </w:rPr>
      </w:pPr>
      <w:r w:rsidRPr="00D44813">
        <w:rPr>
          <w:rFonts w:asciiTheme="minorHAnsi" w:hAnsiTheme="minorHAnsi"/>
          <w:i/>
        </w:rPr>
        <w:t xml:space="preserve">- не превышает двадцатипятикратный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"или гарантий, предоставленных банками или страховыми организациями"․</w:t>
      </w:r>
    </w:p>
    <w:p w:rsidR="00BC3ECD" w:rsidRPr="00D44813" w:rsidRDefault="00BC3ECD" w:rsidP="00C457A7">
      <w:pPr>
        <w:pStyle w:val="FootnoteText"/>
        <w:jc w:val="both"/>
        <w:rPr>
          <w:rFonts w:asciiTheme="minorHAnsi" w:hAnsiTheme="minorHAnsi"/>
          <w:i/>
        </w:rPr>
      </w:pPr>
      <w:r w:rsidRPr="00D44813">
        <w:rPr>
          <w:rFonts w:asciiTheme="minorHAnsi" w:hAnsiTheme="minorHAnsi"/>
          <w:i/>
        </w:rPr>
        <w:t xml:space="preserve">- не превышает семидесятикратный размер базовой единицы закупок, но более двадцатипятикратного размера,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 xml:space="preserve"> соглашения о неустойке</w:t>
      </w:r>
      <w:r w:rsidRPr="00D44813">
        <w:rPr>
          <w:rFonts w:asciiTheme="minorHAnsi" w:hAnsiTheme="minorHAnsi"/>
          <w:i/>
        </w:rPr>
        <w:t xml:space="preserve"> (приложение 4,2) или", а число " 20 " заменяется  числом " 90",</w:t>
      </w:r>
    </w:p>
    <w:p w:rsidR="00BC3ECD" w:rsidRPr="00D44813" w:rsidRDefault="00BC3ECD" w:rsidP="00C457A7">
      <w:pPr>
        <w:pStyle w:val="FootnoteText"/>
        <w:jc w:val="both"/>
        <w:rPr>
          <w:rFonts w:asciiTheme="minorHAnsi" w:hAnsiTheme="minorHAnsi"/>
          <w:i/>
        </w:rPr>
      </w:pPr>
      <w:r w:rsidRPr="00D44813">
        <w:rPr>
          <w:rFonts w:asciiTheme="minorHAnsi" w:hAnsiTheme="minorHAnsi"/>
          <w:i/>
        </w:rPr>
        <w:t xml:space="preserve">- превышает семидесятикратный размер базовой единицы закупок, то из настоящего абзаца </w:t>
      </w:r>
      <w:r w:rsidRPr="00D64786">
        <w:rPr>
          <w:rFonts w:asciiTheme="minorHAnsi" w:hAnsiTheme="minorHAnsi"/>
          <w:i/>
        </w:rPr>
        <w:t>исключаются</w:t>
      </w:r>
      <w:r w:rsidRPr="00D44813">
        <w:rPr>
          <w:rFonts w:asciiTheme="minorHAnsi" w:hAnsiTheme="minorHAnsi"/>
          <w:i/>
        </w:rPr>
        <w:t xml:space="preserve"> слова "</w:t>
      </w:r>
      <w:r w:rsidRPr="00D64786">
        <w:rPr>
          <w:rFonts w:asciiTheme="minorHAnsi" w:hAnsiTheme="minorHAnsi"/>
          <w:i/>
        </w:rPr>
        <w:t>соглашения о неустойке</w:t>
      </w:r>
      <w:r w:rsidRPr="00D44813">
        <w:rPr>
          <w:rFonts w:asciiTheme="minorHAnsi" w:hAnsiTheme="minorHAnsi"/>
          <w:i/>
        </w:rPr>
        <w:t xml:space="preserve"> (приложение 4. 2) или", число " 15 "заменяется числом "30", а число " 20 "- числом "90"</w:t>
      </w:r>
      <w:r>
        <w:rPr>
          <w:rFonts w:asciiTheme="minorHAnsi" w:hAnsiTheme="minorHAnsi"/>
          <w:i/>
        </w:rPr>
        <w:t>.</w:t>
      </w:r>
    </w:p>
    <w:p w:rsidR="00BC3ECD" w:rsidRDefault="00BC3ECD" w:rsidP="00C67FAB">
      <w:pPr>
        <w:pStyle w:val="FootnoteText"/>
        <w:jc w:val="both"/>
        <w:rPr>
          <w:rFonts w:asciiTheme="minorHAnsi" w:hAnsiTheme="minorHAnsi"/>
        </w:rPr>
      </w:pPr>
    </w:p>
    <w:p w:rsidR="00BC3ECD" w:rsidRPr="005C22AE" w:rsidRDefault="00BC3ECD" w:rsidP="00C67FAB">
      <w:pPr>
        <w:pStyle w:val="FootnoteText"/>
        <w:jc w:val="both"/>
        <w:rPr>
          <w:ins w:id="0" w:author="Vardan" w:date="2020-06-03T18:23:00Z"/>
          <w:rFonts w:ascii="GHEA Grapalat" w:hAnsi="GHEA Grapalat"/>
          <w:i/>
        </w:rPr>
      </w:pPr>
      <w:r w:rsidRPr="005C22AE">
        <w:rPr>
          <w:rStyle w:val="FootnoteReference"/>
        </w:rPr>
        <w:t>12</w:t>
      </w:r>
      <w:r w:rsidRPr="005C22AE">
        <w:rPr>
          <w:rFonts w:ascii="GHEA Grapalat" w:hAnsi="GHEA Grapalat"/>
          <w:i/>
        </w:rPr>
        <w:t xml:space="preserve"> Если:</w:t>
      </w:r>
    </w:p>
    <w:p w:rsidR="00BC3ECD" w:rsidRPr="005C22AE" w:rsidRDefault="00BC3ECD" w:rsidP="008F43E8">
      <w:pPr>
        <w:pStyle w:val="FootnoteText"/>
        <w:jc w:val="both"/>
        <w:rPr>
          <w:rFonts w:ascii="GHEA Grapalat" w:hAnsi="GHEA Grapalat"/>
          <w:i/>
        </w:rPr>
      </w:pPr>
      <w:r w:rsidRPr="005C22AE">
        <w:rPr>
          <w:rFonts w:ascii="GHEA Grapalat" w:hAnsi="GHEA Grapalat"/>
          <w:i/>
        </w:rPr>
        <w:t>-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rsidR="00BC3ECD" w:rsidRPr="0092041F" w:rsidRDefault="00BC3ECD" w:rsidP="008F43E8">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w:t>
      </w:r>
      <w:r w:rsidRPr="000D07A9">
        <w:rPr>
          <w:rFonts w:ascii="GHEA Grapalat" w:hAnsi="GHEA Grapalat"/>
          <w:i/>
        </w:rPr>
        <w:t>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4.1.", а приложение 4 исключается из приглашения.</w:t>
      </w:r>
    </w:p>
    <w:p w:rsidR="00BC3ECD" w:rsidRPr="008F43E8" w:rsidRDefault="00BC3ECD" w:rsidP="00C67FAB">
      <w:pPr>
        <w:pStyle w:val="FootnoteText"/>
        <w:jc w:val="both"/>
        <w:rPr>
          <w:rFonts w:ascii="GHEA Grapalat" w:hAnsi="GHEA Grapalat"/>
          <w:i/>
        </w:rPr>
      </w:pPr>
    </w:p>
  </w:footnote>
  <w:footnote w:id="11">
    <w:p w:rsidR="00BC3ECD" w:rsidRPr="00511966" w:rsidRDefault="00BC3ECD" w:rsidP="00C67FAB">
      <w:pPr>
        <w:pStyle w:val="FootnoteText"/>
        <w:jc w:val="both"/>
        <w:rPr>
          <w:rFonts w:ascii="GHEA Grapalat" w:hAnsi="GHEA Grapalat"/>
          <w:i/>
        </w:rPr>
      </w:pPr>
      <w:r w:rsidRPr="000D07A9">
        <w:rPr>
          <w:rStyle w:val="FootnoteReference"/>
        </w:rPr>
        <w:t>13</w:t>
      </w:r>
      <w:r w:rsidRPr="000D07A9">
        <w:rPr>
          <w:rFonts w:ascii="GHEA Grapalat" w:hAnsi="GHEA Grapalat"/>
          <w:i/>
        </w:rPr>
        <w:t xml:space="preserve"> Если цена закупаемой по заявке на закупку работы не превышает 25 млн. драмов РА, то слова </w:t>
      </w:r>
      <w:r w:rsidRPr="000D07A9">
        <w:rPr>
          <w:rFonts w:ascii="GHEA Grapalat" w:hAnsi="GHEA Grapalat" w:cs="Times Armenian"/>
          <w:i/>
        </w:rPr>
        <w:t>”</w:t>
      </w:r>
      <w:r w:rsidRPr="000D07A9">
        <w:rPr>
          <w:rFonts w:ascii="GHEA Grapalat" w:hAnsi="GHEA Grapalat"/>
          <w:i/>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0D07A9">
        <w:rPr>
          <w:rFonts w:ascii="GHEA Grapalat" w:hAnsi="GHEA Grapalat" w:cs="Sylfaen"/>
          <w:i/>
          <w:sz w:val="16"/>
          <w:szCs w:val="16"/>
        </w:rPr>
        <w:t xml:space="preserve">”, а </w:t>
      </w:r>
      <w:r w:rsidRPr="000D07A9">
        <w:rPr>
          <w:rFonts w:ascii="GHEA Grapalat" w:hAnsi="GHEA Grapalat"/>
          <w:i/>
        </w:rPr>
        <w:t>число "90", указанное в абзаце 3, заменяется числом " 20"</w:t>
      </w:r>
      <w:r w:rsidRPr="000D07A9">
        <w:rPr>
          <w:rFonts w:ascii="GHEA Grapalat" w:hAnsi="GHEA Grapalat" w:cs="Sylfaen"/>
          <w:i/>
          <w:sz w:val="16"/>
          <w:szCs w:val="16"/>
        </w:rPr>
        <w:t>.</w:t>
      </w:r>
    </w:p>
  </w:footnote>
  <w:footnote w:id="12">
    <w:p w:rsidR="00BC3ECD" w:rsidRPr="008E4439" w:rsidRDefault="00BC3ECD"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C3ECD" w:rsidRPr="000811C1" w:rsidRDefault="00BC3ECD" w:rsidP="0027573B">
      <w:pPr>
        <w:pStyle w:val="FootnoteText"/>
        <w:rPr>
          <w:rFonts w:ascii="Sylfaen" w:hAnsi="Sylfaen"/>
          <w:sz w:val="18"/>
          <w:szCs w:val="18"/>
        </w:rPr>
      </w:pPr>
    </w:p>
  </w:footnote>
  <w:footnote w:id="13">
    <w:p w:rsidR="00BC3ECD" w:rsidRPr="00A31673" w:rsidRDefault="00BC3ECD">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BC3ECD" w:rsidRPr="00900E5A" w:rsidRDefault="00BC3ECD">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15">
    <w:p w:rsidR="00BC3ECD" w:rsidRPr="00810F23" w:rsidRDefault="00BC3ECD" w:rsidP="00A41F94">
      <w:pPr>
        <w:pStyle w:val="FootnoteText"/>
        <w:rPr>
          <w:rFonts w:ascii="Times New Roman" w:hAnsi="Times New Roman"/>
        </w:rPr>
      </w:pPr>
      <w:r>
        <w:rPr>
          <w:rStyle w:val="FootnoteReference"/>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BC3ECD" w:rsidRPr="005F2C25" w:rsidRDefault="00BC3ECD">
      <w:pPr>
        <w:pStyle w:val="FootnoteText"/>
        <w:rPr>
          <w:rFonts w:ascii="Times New Roman" w:hAnsi="Times New Roman"/>
        </w:rPr>
      </w:pPr>
    </w:p>
  </w:footnote>
  <w:footnote w:id="16">
    <w:p w:rsidR="00BC3ECD" w:rsidRDefault="00BC3ECD" w:rsidP="006B3E56">
      <w:pPr>
        <w:jc w:val="both"/>
      </w:pPr>
    </w:p>
    <w:p w:rsidR="00BC3ECD" w:rsidRPr="00FC561F" w:rsidRDefault="00BC3ECD" w:rsidP="00D15F26">
      <w:pPr>
        <w:pStyle w:val="FootnoteText"/>
        <w:jc w:val="both"/>
        <w:rPr>
          <w:rFonts w:ascii="GHEA Grapalat" w:hAnsi="GHEA Grapalat"/>
          <w:i/>
        </w:rPr>
      </w:pPr>
      <w:r w:rsidRPr="00FC561F">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и размер рейтинга</w:t>
      </w:r>
    </w:p>
    <w:p w:rsidR="00BC3ECD" w:rsidRPr="00FC561F" w:rsidRDefault="00BC3ECD" w:rsidP="006B3E56">
      <w:pPr>
        <w:jc w:val="both"/>
        <w:rPr>
          <w:rFonts w:ascii="GHEA Grapalat" w:hAnsi="GHEA Grapalat"/>
          <w:i/>
          <w:sz w:val="20"/>
          <w:szCs w:val="20"/>
        </w:rPr>
      </w:pPr>
    </w:p>
    <w:p w:rsidR="00BC3ECD" w:rsidRDefault="00BC3ECD"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C3ECD" w:rsidRDefault="00BC3ECD" w:rsidP="006B3E56">
      <w:pPr>
        <w:pStyle w:val="FootnoteText"/>
        <w:rPr>
          <w:rFonts w:asciiTheme="minorHAnsi" w:hAnsiTheme="minorHAnsi"/>
          <w:lang w:val="af-ZA"/>
        </w:rPr>
      </w:pPr>
    </w:p>
  </w:footnote>
  <w:footnote w:id="17">
    <w:p w:rsidR="00BC3ECD" w:rsidRPr="00990559" w:rsidRDefault="00BC3ECD">
      <w:pPr>
        <w:pStyle w:val="FootnoteText"/>
        <w:rPr>
          <w:rFonts w:ascii="Sylfaen" w:hAnsi="Sylfaen"/>
          <w:lang w:val="hy-AM"/>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8">
    <w:p w:rsidR="00BC3ECD" w:rsidRPr="00D3436F" w:rsidRDefault="00BC3EC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BC3ECD" w:rsidRPr="00D3436F" w:rsidRDefault="00BC3ECD">
      <w:pPr>
        <w:pStyle w:val="FootnoteText"/>
        <w:rPr>
          <w:lang w:val="es-ES"/>
        </w:rPr>
      </w:pPr>
    </w:p>
  </w:footnote>
  <w:footnote w:id="19">
    <w:p w:rsidR="00BC3ECD" w:rsidRPr="00124BE9" w:rsidRDefault="00BC3ECD" w:rsidP="00BB28C8">
      <w:pPr>
        <w:pStyle w:val="FootnoteText"/>
        <w:widowControl w:val="0"/>
        <w:jc w:val="both"/>
        <w:rPr>
          <w:rFonts w:ascii="GHEA Grapalat" w:hAnsi="GHEA Grapalat"/>
          <w:lang w:val="hy-AM"/>
        </w:rPr>
      </w:pPr>
      <w:r>
        <w:rPr>
          <w:rStyle w:val="FootnoteReference"/>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BC3ECD" w:rsidRPr="00124BE9" w:rsidRDefault="00BC3ECD" w:rsidP="00BB28C8">
      <w:pPr>
        <w:pStyle w:val="FootnoteText"/>
        <w:widowControl w:val="0"/>
        <w:jc w:val="both"/>
        <w:rPr>
          <w:rFonts w:ascii="GHEA Grapalat" w:hAnsi="GHEA Grapalat"/>
          <w:lang w:val="hy-AM"/>
        </w:rPr>
      </w:pPr>
    </w:p>
  </w:footnote>
  <w:footnote w:id="20">
    <w:p w:rsidR="00BC3ECD" w:rsidRPr="00124BE9" w:rsidRDefault="00BC3ECD"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1">
    <w:p w:rsidR="00BC3ECD" w:rsidRPr="00124BE9" w:rsidRDefault="00BC3ECD"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BC3ECD" w:rsidRPr="00124BE9" w:rsidRDefault="00BC3ECD" w:rsidP="00BB28C8">
      <w:pPr>
        <w:pStyle w:val="FootnoteText"/>
        <w:widowControl w:val="0"/>
        <w:jc w:val="both"/>
        <w:rPr>
          <w:rFonts w:ascii="GHEA Grapalat" w:hAnsi="GHEA Grapalat"/>
          <w:lang w:val="hy-AM"/>
        </w:rPr>
      </w:pPr>
    </w:p>
  </w:footnote>
  <w:footnote w:id="22">
    <w:p w:rsidR="00BC3ECD" w:rsidRPr="00124BE9" w:rsidRDefault="00BC3ECD" w:rsidP="00BB28C8">
      <w:pPr>
        <w:pStyle w:val="FootnoteText"/>
        <w:widowControl w:val="0"/>
        <w:jc w:val="both"/>
        <w:rPr>
          <w:rFonts w:ascii="GHEA Grapalat" w:hAnsi="GHEA Grapalat"/>
          <w:lang w:val="hy-AM"/>
        </w:rPr>
      </w:pPr>
      <w:r>
        <w:rPr>
          <w:rStyle w:val="FootnoteReference"/>
        </w:rPr>
        <w:t>28</w:t>
      </w:r>
      <w:r w:rsidRPr="00124BE9">
        <w:rPr>
          <w:rFonts w:ascii="GHEA Grapalat" w:hAnsi="GHEA Grapalat"/>
        </w:rPr>
        <w:t xml:space="preserve"> </w:t>
      </w:r>
      <w:r w:rsidRPr="00124BE9">
        <w:rPr>
          <w:rFonts w:ascii="GHEA Grapalat" w:hAnsi="GHEA Grapalat"/>
          <w:i/>
        </w:rPr>
        <w:t xml:space="preserve">Если Подрядчик представил ценовое предложение без НДС, то при заключении договора из настоящего пункта исключаются слова "из которых </w:t>
      </w:r>
      <w:r w:rsidRPr="00D5595C">
        <w:rPr>
          <w:rFonts w:ascii="GHEA Grapalat" w:hAnsi="GHEA Grapalat"/>
          <w:i/>
        </w:rPr>
        <w:t>______</w:t>
      </w:r>
      <w:r w:rsidRPr="00124BE9">
        <w:rPr>
          <w:rFonts w:ascii="GHEA Grapalat" w:hAnsi="GHEA Grapalat"/>
          <w:i/>
        </w:rPr>
        <w:t xml:space="preserve"> (</w:t>
      </w:r>
      <w:r w:rsidRPr="00D5595C">
        <w:rPr>
          <w:rFonts w:ascii="GHEA Grapalat" w:hAnsi="GHEA Grapalat"/>
          <w:i/>
        </w:rPr>
        <w:t>__________</w:t>
      </w:r>
      <w:r w:rsidRPr="00124BE9">
        <w:rPr>
          <w:rFonts w:ascii="GHEA Grapalat" w:hAnsi="GHEA Grapalat"/>
          <w:i/>
        </w:rPr>
        <w:t>) драмов РА составляют НДС".</w:t>
      </w:r>
    </w:p>
  </w:footnote>
  <w:footnote w:id="23">
    <w:p w:rsidR="00BC3ECD" w:rsidRPr="00124BE9" w:rsidRDefault="00BC3ECD" w:rsidP="00BB28C8">
      <w:pPr>
        <w:pStyle w:val="FootnoteText"/>
        <w:widowControl w:val="0"/>
        <w:jc w:val="both"/>
        <w:rPr>
          <w:rFonts w:ascii="GHEA Grapalat" w:hAnsi="GHEA Grapalat"/>
          <w:lang w:val="hy-AM"/>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4">
    <w:p w:rsidR="00BC3ECD" w:rsidRPr="00AC7DC5" w:rsidRDefault="00BC3ECD" w:rsidP="00BB28C8">
      <w:pPr>
        <w:pStyle w:val="FootnoteText"/>
        <w:jc w:val="both"/>
        <w:rPr>
          <w:rFonts w:ascii="GHEA Grapalat" w:hAnsi="GHEA Grapalat"/>
          <w:i/>
        </w:rPr>
      </w:pPr>
      <w:r>
        <w:rPr>
          <w:rStyle w:val="FootnoteReference"/>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BC3ECD" w:rsidRPr="00552088" w:rsidRDefault="00BC3ECD" w:rsidP="00BB28C8">
      <w:pPr>
        <w:pStyle w:val="FootnoteText"/>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BC3ECD" w:rsidRPr="004078D0" w:rsidRDefault="00BC3ECD" w:rsidP="00BB28C8">
      <w:pPr>
        <w:pStyle w:val="FootnoteText"/>
        <w:widowControl w:val="0"/>
        <w:jc w:val="both"/>
        <w:rPr>
          <w:rFonts w:ascii="GHEA Grapalat" w:hAnsi="GHEA Grapalat"/>
          <w:sz w:val="2"/>
          <w:szCs w:val="2"/>
          <w:lang w:val="hy-AM"/>
        </w:rPr>
      </w:pPr>
    </w:p>
    <w:p w:rsidR="00BC3ECD" w:rsidRPr="004078D0" w:rsidRDefault="00BC3ECD" w:rsidP="00BB28C8">
      <w:pPr>
        <w:pStyle w:val="FootnoteText"/>
        <w:widowControl w:val="0"/>
        <w:jc w:val="both"/>
        <w:rPr>
          <w:rFonts w:ascii="GHEA Grapalat" w:hAnsi="GHEA Grapalat"/>
          <w:sz w:val="2"/>
          <w:szCs w:val="2"/>
          <w:lang w:val="hy-AM"/>
        </w:rPr>
      </w:pPr>
    </w:p>
  </w:footnote>
  <w:footnote w:id="25">
    <w:p w:rsidR="00BC3ECD" w:rsidRPr="00124BE9" w:rsidRDefault="00BC3ECD" w:rsidP="00BB28C8">
      <w:pPr>
        <w:pStyle w:val="FootnoteText"/>
        <w:widowControl w:val="0"/>
        <w:jc w:val="both"/>
        <w:rPr>
          <w:rFonts w:ascii="GHEA Grapalat" w:hAnsi="GHEA Grapalat"/>
          <w:lang w:val="hy-AM"/>
        </w:rPr>
      </w:pPr>
      <w:r>
        <w:rPr>
          <w:rStyle w:val="FootnoteReference"/>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6">
    <w:p w:rsidR="00BC3ECD" w:rsidRPr="00124BE9" w:rsidRDefault="00BC3ECD"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7">
    <w:p w:rsidR="00BC3ECD" w:rsidRPr="00124BE9" w:rsidRDefault="00BC3ECD"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BC3ECD" w:rsidRPr="001C4E24" w:rsidRDefault="00BC3ECD" w:rsidP="00BB28C8">
      <w:pPr>
        <w:pStyle w:val="FootnoteText"/>
        <w:rPr>
          <w:lang w:val="hy-AM"/>
        </w:rPr>
      </w:pPr>
    </w:p>
  </w:footnote>
  <w:footnote w:id="28">
    <w:p w:rsidR="00BC3ECD" w:rsidRPr="00124BE9" w:rsidRDefault="00BC3ECD" w:rsidP="00BB28C8">
      <w:pPr>
        <w:pStyle w:val="FootnoteText"/>
        <w:widowControl w:val="0"/>
        <w:jc w:val="both"/>
        <w:rPr>
          <w:rFonts w:ascii="GHEA Grapalat" w:hAnsi="GHEA Grapalat"/>
          <w:i/>
          <w:lang w:val="hy-AM" w:eastAsia="en-US"/>
        </w:rPr>
      </w:pPr>
      <w:r>
        <w:rPr>
          <w:rStyle w:val="FootnoteReference"/>
        </w:rPr>
        <w:t>34</w:t>
      </w:r>
      <w:r w:rsidRPr="00124BE9">
        <w:rPr>
          <w:rFonts w:ascii="GHEA Grapalat" w:hAnsi="GHEA Grapalat"/>
        </w:rPr>
        <w:t xml:space="preserve">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r w:rsidRPr="00F409B8">
        <w:rPr>
          <w:rFonts w:ascii="GHEA Grapalat" w:hAnsi="GHEA Grapalat"/>
          <w:i/>
        </w:rPr>
        <w:t>двадцатипятикратный</w:t>
      </w:r>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rsidR="00BC3ECD" w:rsidRPr="00124BE9" w:rsidRDefault="00BC3ECD" w:rsidP="00BB28C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9">
    <w:p w:rsidR="00BC3ECD" w:rsidRPr="00124BE9" w:rsidRDefault="00BC3ECD"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p>
  </w:footnote>
  <w:footnote w:id="30">
    <w:p w:rsidR="00BC3ECD" w:rsidRPr="00124BE9" w:rsidRDefault="00BC3ECD"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rsidR="00BC3ECD" w:rsidRPr="00124BE9" w:rsidRDefault="00BC3ECD"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1BDF"/>
    <w:rsid w:val="00002C23"/>
    <w:rsid w:val="000031E3"/>
    <w:rsid w:val="000033BC"/>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1EB"/>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3EF"/>
    <w:rsid w:val="0032067F"/>
    <w:rsid w:val="0032071C"/>
    <w:rsid w:val="00321A56"/>
    <w:rsid w:val="00321B20"/>
    <w:rsid w:val="003240F7"/>
    <w:rsid w:val="00325043"/>
    <w:rsid w:val="00325546"/>
    <w:rsid w:val="003259C5"/>
    <w:rsid w:val="00325CC0"/>
    <w:rsid w:val="00326507"/>
    <w:rsid w:val="003267C8"/>
    <w:rsid w:val="003270A4"/>
    <w:rsid w:val="00327436"/>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9BC"/>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1D00"/>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3919"/>
    <w:rsid w:val="004E442C"/>
    <w:rsid w:val="004E54F5"/>
    <w:rsid w:val="004E5843"/>
    <w:rsid w:val="004E675F"/>
    <w:rsid w:val="004E68E0"/>
    <w:rsid w:val="004E6A12"/>
    <w:rsid w:val="004E6E9A"/>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2DE"/>
    <w:rsid w:val="005506F6"/>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2A21"/>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40EC"/>
    <w:rsid w:val="005F53F2"/>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5F0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1F3B"/>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2EB"/>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4C"/>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3ECD"/>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6E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AD1"/>
    <w:rsid w:val="00E01503"/>
    <w:rsid w:val="00E020C1"/>
    <w:rsid w:val="00E02449"/>
    <w:rsid w:val="00E02F60"/>
    <w:rsid w:val="00E040F0"/>
    <w:rsid w:val="00E0418D"/>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5BF3"/>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561F"/>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4914D5"/>
  <w15:docId w15:val="{BA262C17-21EE-4859-862E-D60324773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Subtitle">
    <w:name w:val="Subtitle"/>
    <w:basedOn w:val="Normal"/>
    <w:next w:val="Normal"/>
    <w:link w:val="SubtitleChar"/>
    <w:qFormat/>
    <w:rsid w:val="00665F0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665F0E"/>
    <w:rPr>
      <w:rFonts w:asciiTheme="minorHAnsi" w:eastAsiaTheme="minorEastAsia" w:hAnsiTheme="minorHAnsi" w:cstheme="minorBidi"/>
      <w:color w:val="5A5A5A" w:themeColor="text1" w:themeTint="A5"/>
      <w:spacing w:val="15"/>
      <w:sz w:val="22"/>
      <w:szCs w:val="22"/>
    </w:rPr>
  </w:style>
  <w:style w:type="paragraph" w:styleId="NoSpacing">
    <w:name w:val="No Spacing"/>
    <w:uiPriority w:val="1"/>
    <w:qFormat/>
    <w:rsid w:val="00665F0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mazyan_nare@mai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A11BD-3AA5-4274-80B1-FCF9B62AD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2130</TotalTime>
  <Pages>1</Pages>
  <Words>16026</Words>
  <Characters>91351</Characters>
  <Application>Microsoft Office Word</Application>
  <DocSecurity>0</DocSecurity>
  <Lines>761</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107163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1216</cp:revision>
  <cp:lastPrinted>2018-02-16T07:12:00Z</cp:lastPrinted>
  <dcterms:created xsi:type="dcterms:W3CDTF">2019-10-28T07:04:00Z</dcterms:created>
  <dcterms:modified xsi:type="dcterms:W3CDTF">2021-06-29T13:59:00Z</dcterms:modified>
</cp:coreProperties>
</file>